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693DCF" w:rsidP="00943B1E" w:rsidRDefault="00825432" w14:paraId="3767927F" w14:textId="3356F028">
      <w:pPr>
        <w:tabs>
          <w:tab w:val="left" w:pos="8235"/>
          <w:tab w:val="right" w:pos="9026"/>
        </w:tabs>
      </w:pPr>
      <w:r>
        <w:rPr>
          <w:noProof/>
        </w:rPr>
        <w:drawing>
          <wp:anchor distT="0" distB="0" distL="114300" distR="114300" simplePos="0" relativeHeight="252713984" behindDoc="0" locked="0" layoutInCell="1" allowOverlap="1" wp14:anchorId="23918F83" wp14:editId="64BBFAA2">
            <wp:simplePos x="0" y="0"/>
            <wp:positionH relativeFrom="page">
              <wp:align>left</wp:align>
            </wp:positionH>
            <wp:positionV relativeFrom="paragraph">
              <wp:posOffset>-428377</wp:posOffset>
            </wp:positionV>
            <wp:extent cx="7502299" cy="8690776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44" b="62831"/>
                    <a:stretch/>
                  </pic:blipFill>
                  <pic:spPr bwMode="auto">
                    <a:xfrm>
                      <a:off x="0" y="0"/>
                      <a:ext cx="7510724" cy="87005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723200" behindDoc="0" locked="0" layoutInCell="1" allowOverlap="1" wp14:anchorId="63AF9C93" wp14:editId="5961C437">
                <wp:simplePos x="0" y="0"/>
                <wp:positionH relativeFrom="margin">
                  <wp:posOffset>-365318</wp:posOffset>
                </wp:positionH>
                <wp:positionV relativeFrom="paragraph">
                  <wp:posOffset>-325617</wp:posOffset>
                </wp:positionV>
                <wp:extent cx="809625" cy="629107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629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Pr="007E7567" w:rsidR="00693DCF" w:rsidP="00693DCF" w:rsidRDefault="00693DCF" w14:paraId="3C3F020C" w14:textId="77777777">
                            <w:pPr>
                              <w:spacing w:after="0" w:line="276" w:lineRule="auto"/>
                              <w:jc w:val="center"/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T</w:t>
                            </w:r>
                            <w:r>
                              <w:rPr>
                                <w:rFonts w:hint="cs"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107</w:t>
                            </w:r>
                          </w:p>
                          <w:p w:rsidRPr="007E7567" w:rsidR="00693DCF" w:rsidP="00693DCF" w:rsidRDefault="00693DCF" w14:paraId="583E4872" w14:textId="77777777">
                            <w:pPr>
                              <w:spacing w:after="0" w:line="276" w:lineRule="auto"/>
                              <w:jc w:val="center"/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63AF9C93">
                <v:stroke joinstyle="miter"/>
                <v:path gradientshapeok="t" o:connecttype="rect"/>
              </v:shapetype>
              <v:shape id="Text Box 12" style="position:absolute;margin-left:-28.75pt;margin-top:-25.65pt;width:63.75pt;height:49.55pt;z-index:252723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">
                <v:textbox>
                  <w:txbxContent>
                    <w:p w:rsidRPr="007E7567" w:rsidR="00693DCF" w:rsidP="00693DCF" w:rsidRDefault="00693DCF" w14:paraId="3C3F020C" w14:textId="77777777">
                      <w:pPr>
                        <w:spacing w:after="0" w:line="276" w:lineRule="auto"/>
                        <w:jc w:val="center"/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T</w:t>
                      </w:r>
                      <w:r>
                        <w:rPr>
                          <w:rFonts w:hint="cs"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  <w:rtl/>
                        </w:rPr>
                        <w:t>-</w:t>
                      </w:r>
                      <w:r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107</w:t>
                      </w:r>
                    </w:p>
                    <w:p w:rsidRPr="007E7567" w:rsidR="00693DCF" w:rsidP="00693DCF" w:rsidRDefault="00693DCF" w14:paraId="583E4872" w14:textId="77777777">
                      <w:pPr>
                        <w:spacing w:after="0" w:line="276" w:lineRule="auto"/>
                        <w:jc w:val="center"/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2022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93DCF" w:rsidP="00943B1E" w:rsidRDefault="00693DCF" w14:paraId="4388A49F" w14:textId="0FD80FD9">
      <w:pPr>
        <w:tabs>
          <w:tab w:val="left" w:pos="8235"/>
          <w:tab w:val="right" w:pos="9026"/>
        </w:tabs>
      </w:pPr>
    </w:p>
    <w:sdt>
      <w:sdtPr>
        <w:id w:val="-895973386"/>
        <w:docPartObj>
          <w:docPartGallery w:val="Cover Pages"/>
          <w:docPartUnique/>
        </w:docPartObj>
      </w:sdtPr>
      <w:sdtEndPr/>
      <w:sdtContent>
        <w:p w:rsidR="00FD583F" w:rsidP="00943B1E" w:rsidRDefault="00FD583F" w14:paraId="66EEEDB6" w14:textId="3F262E58">
          <w:pPr>
            <w:tabs>
              <w:tab w:val="left" w:pos="8235"/>
              <w:tab w:val="right" w:pos="9026"/>
            </w:tabs>
            <w:rPr>
              <w:rtl/>
            </w:rPr>
          </w:pPr>
          <w:r>
            <w:tab/>
          </w:r>
          <w:r>
            <w:tab/>
          </w:r>
        </w:p>
        <w:p w:rsidR="00FD583F" w:rsidP="00EE490F" w:rsidRDefault="00FD583F" w14:paraId="77223D73" w14:textId="6BFA273E">
          <w:pPr>
            <w:jc w:val="right"/>
          </w:pPr>
        </w:p>
        <w:p w:rsidR="00FD583F" w:rsidP="00EE490F" w:rsidRDefault="00FD583F" w14:paraId="779C58EA" w14:textId="38062D18">
          <w:pPr>
            <w:jc w:val="right"/>
          </w:pPr>
        </w:p>
        <w:p w:rsidR="00FD583F" w:rsidP="00EE490F" w:rsidRDefault="00FD583F" w14:paraId="440BF7D4" w14:textId="7067931A">
          <w:pPr>
            <w:jc w:val="right"/>
          </w:pPr>
        </w:p>
        <w:p w:rsidR="00FD583F" w:rsidRDefault="00693DCF" w14:paraId="0E39A960" w14:textId="55747F41">
          <w:r>
            <w:rPr>
              <w:rFonts w:ascii="DIN NEXT™ ARABIC BOLD" w:hAnsi="DIN NEXT™ ARABIC BOLD" w:cs="DIN NEXT™ ARABIC BOLD"/>
              <w:noProof/>
              <w:color w:val="2A5CAA"/>
              <w:sz w:val="52"/>
              <w:szCs w:val="52"/>
              <w:rtl/>
            </w:rPr>
            <mc:AlternateContent>
              <mc:Choice Requires="wps">
                <w:drawing>
                  <wp:anchor distT="0" distB="0" distL="114300" distR="114300" simplePos="0" relativeHeight="252721152" behindDoc="0" locked="0" layoutInCell="1" allowOverlap="1" wp14:anchorId="5117FC1D" wp14:editId="6CD505C6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584504</wp:posOffset>
                    </wp:positionV>
                    <wp:extent cx="4091747" cy="1503680"/>
                    <wp:effectExtent l="0" t="0" r="0" b="1270"/>
                    <wp:wrapNone/>
                    <wp:docPr id="7" name="مربع نص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091747" cy="15036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Pr="00825432" w:rsidR="00693DCF" w:rsidP="00693DCF" w:rsidRDefault="00693DCF" w14:paraId="51D5BE8D" w14:textId="77777777">
                                <w:pPr>
                                  <w:spacing w:after="0"/>
                                  <w:rPr>
                                    <w:rFonts w:ascii="DIN NEXT™ ARABIC BOLD" w:hAnsi="DIN NEXT™ ARABIC BOLD" w:cs="DIN NEXT™ ARABIC BOLD"/>
                                    <w:color w:val="FFFFFF" w:themeColor="background1"/>
                                    <w:sz w:val="60"/>
                                    <w:szCs w:val="60"/>
                                    <w:rtl/>
                                  </w:rPr>
                                </w:pPr>
                                <w:r w:rsidRPr="00825432">
                                  <w:rPr>
                                    <w:rFonts w:ascii="DIN NEXT™ ARABIC BOLD" w:hAnsi="DIN NEXT™ ARABIC BOLD" w:cs="DIN NEXT™ ARABIC BOLD"/>
                                    <w:color w:val="FFFFFF" w:themeColor="background1"/>
                                    <w:sz w:val="60"/>
                                    <w:szCs w:val="60"/>
                                  </w:rPr>
                                  <w:t>Course Report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مربع نص 3" style="position:absolute;margin-left:0;margin-top:46pt;width:322.2pt;height:118.4pt;z-index:2527211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" w14:anchorId="5117FC1D">
                    <v:textbox>
                      <w:txbxContent>
                        <w:p w:rsidRPr="00825432" w:rsidR="00693DCF" w:rsidP="00693DCF" w:rsidRDefault="00693DCF" w14:paraId="51D5BE8D" w14:textId="77777777">
                          <w:pPr>
                            <w:spacing w:after="0"/>
                            <w:rPr>
                              <w:rFonts w:ascii="DIN NEXT™ ARABIC BOLD" w:hAnsi="DIN NEXT™ ARABIC BOLD" w:cs="DIN NEXT™ ARABIC BOLD"/>
                              <w:color w:val="FFFFFF" w:themeColor="background1"/>
                              <w:sz w:val="60"/>
                              <w:szCs w:val="60"/>
                              <w:rtl/>
                            </w:rPr>
                          </w:pPr>
                          <w:r w:rsidRPr="00825432">
                            <w:rPr>
                              <w:rFonts w:ascii="DIN NEXT™ ARABIC BOLD" w:hAnsi="DIN NEXT™ ARABIC BOLD" w:cs="DIN NEXT™ ARABIC BOLD"/>
                              <w:color w:val="FFFFFF" w:themeColor="background1"/>
                              <w:sz w:val="60"/>
                              <w:szCs w:val="60"/>
                            </w:rPr>
                            <w:t>Course Report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 w:rsidR="00FD583F">
            <w:br w:type="page"/>
          </w:r>
        </w:p>
      </w:sdtContent>
    </w:sdt>
    <w:p w:rsidR="003D6D34" w:rsidP="00EE490F" w:rsidRDefault="000F23D8" w14:paraId="16D13E2F" w14:textId="7B1921FC">
      <w:pPr>
        <w:jc w:val="right"/>
        <w:rPr>
          <w:rtl/>
        </w:rPr>
      </w:pPr>
      <w:r>
        <w:rPr>
          <w:noProof/>
        </w:rPr>
        <w:lastRenderedPageBreak/>
        <w:drawing>
          <wp:anchor distT="0" distB="0" distL="114300" distR="114300" simplePos="0" relativeHeight="252707840" behindDoc="0" locked="0" layoutInCell="1" allowOverlap="1" wp14:anchorId="33A9B11F" wp14:editId="0FAE84E1">
            <wp:simplePos x="0" y="0"/>
            <wp:positionH relativeFrom="column">
              <wp:posOffset>-885825</wp:posOffset>
            </wp:positionH>
            <wp:positionV relativeFrom="paragraph">
              <wp:posOffset>-257175</wp:posOffset>
            </wp:positionV>
            <wp:extent cx="7554595" cy="2343150"/>
            <wp:effectExtent l="0" t="0" r="825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44" b="62831"/>
                    <a:stretch/>
                  </pic:blipFill>
                  <pic:spPr bwMode="auto">
                    <a:xfrm>
                      <a:off x="0" y="0"/>
                      <a:ext cx="7554595" cy="2343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711936" behindDoc="0" locked="0" layoutInCell="1" allowOverlap="1" wp14:anchorId="713DBE38" wp14:editId="4165F8BC">
                <wp:simplePos x="0" y="0"/>
                <wp:positionH relativeFrom="margin">
                  <wp:align>left</wp:align>
                </wp:positionH>
                <wp:positionV relativeFrom="paragraph">
                  <wp:posOffset>-28575</wp:posOffset>
                </wp:positionV>
                <wp:extent cx="809625" cy="629107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629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Pr="007E7567" w:rsidR="000F23D8" w:rsidP="000F23D8" w:rsidRDefault="000F23D8" w14:paraId="0D624A11" w14:textId="3D941406">
                            <w:pPr>
                              <w:spacing w:after="0" w:line="276" w:lineRule="auto"/>
                              <w:jc w:val="center"/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T</w:t>
                            </w:r>
                            <w:r w:rsidR="00A73FEF">
                              <w:rPr>
                                <w:rFonts w:hint="cs"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107</w:t>
                            </w:r>
                          </w:p>
                          <w:p w:rsidRPr="007E7567" w:rsidR="000F23D8" w:rsidP="000F23D8" w:rsidRDefault="000F23D8" w14:paraId="0EC013CB" w14:textId="77777777">
                            <w:pPr>
                              <w:spacing w:after="0" w:line="276" w:lineRule="auto"/>
                              <w:jc w:val="center"/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713DBE38">
                <v:stroke joinstyle="miter"/>
                <v:path gradientshapeok="t" o:connecttype="rect"/>
              </v:shapetype>
              <v:shape id="Text Box 67" style="position:absolute;left:0;text-align:left;margin-left:0;margin-top:-2.25pt;width:63.75pt;height:49.55pt;z-index:252711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">
                <v:textbox>
                  <w:txbxContent>
                    <w:p w:rsidRPr="007E7567" w:rsidR="000F23D8" w:rsidP="000F23D8" w:rsidRDefault="000F23D8" w14:paraId="0D624A11" w14:textId="3D941406">
                      <w:pPr>
                        <w:spacing w:after="0" w:line="276" w:lineRule="auto"/>
                        <w:jc w:val="center"/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T</w:t>
                      </w:r>
                      <w:r w:rsidR="00A73FEF">
                        <w:rPr>
                          <w:rFonts w:hint="cs"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  <w:rtl/>
                        </w:rPr>
                        <w:t>-</w:t>
                      </w:r>
                      <w:r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107</w:t>
                      </w:r>
                    </w:p>
                    <w:p w:rsidRPr="007E7567" w:rsidR="000F23D8" w:rsidP="000F23D8" w:rsidRDefault="000F23D8" w14:paraId="0EC013CB" w14:textId="77777777">
                      <w:pPr>
                        <w:spacing w:after="0" w:line="276" w:lineRule="auto"/>
                        <w:jc w:val="center"/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2022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E490F" w:rsidP="00EE490F" w:rsidRDefault="00EE490F" w14:paraId="744B4C0A" w14:textId="494EB556">
      <w:pPr>
        <w:jc w:val="right"/>
      </w:pPr>
    </w:p>
    <w:p w:rsidR="00EE490F" w:rsidP="00EE490F" w:rsidRDefault="00A73FEF" w14:paraId="07B119F7" w14:textId="3B98901A">
      <w:pPr>
        <w:jc w:val="right"/>
      </w:pPr>
      <w:r>
        <w:rPr>
          <w:rFonts w:ascii="DIN NEXT™ ARABIC BOLD" w:hAnsi="DIN NEXT™ ARABIC BOLD" w:cs="DIN NEXT™ ARABIC BOLD"/>
          <w:noProof/>
          <w:color w:val="2A5CAA"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2709888" behindDoc="0" locked="0" layoutInCell="1" allowOverlap="1" wp14:anchorId="1C207782" wp14:editId="2D648381">
                <wp:simplePos x="0" y="0"/>
                <wp:positionH relativeFrom="margin">
                  <wp:posOffset>1597660</wp:posOffset>
                </wp:positionH>
                <wp:positionV relativeFrom="paragraph">
                  <wp:posOffset>42545</wp:posOffset>
                </wp:positionV>
                <wp:extent cx="3837305" cy="1503680"/>
                <wp:effectExtent l="0" t="0" r="0" b="1270"/>
                <wp:wrapNone/>
                <wp:docPr id="2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7305" cy="150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Pr="000F23D8" w:rsidR="000F23D8" w:rsidP="000F23D8" w:rsidRDefault="000F23D8" w14:paraId="16C497FD" w14:textId="77777777">
                            <w:pPr>
                              <w:spacing w:after="0"/>
                              <w:rPr>
                                <w:rFonts w:ascii="DIN NEXT™ ARABIC BOLD" w:hAnsi="DIN NEXT™ ARABIC BOLD" w:cs="DIN NEXT™ ARABIC BOLD"/>
                                <w:color w:val="FFFFFF" w:themeColor="background1"/>
                                <w:sz w:val="44"/>
                                <w:szCs w:val="44"/>
                                <w:rtl/>
                              </w:rPr>
                            </w:pPr>
                            <w:r w:rsidRPr="000F23D8">
                              <w:rPr>
                                <w:rFonts w:ascii="DIN NEXT™ ARABIC BOLD" w:hAnsi="DIN NEXT™ ARABIC BOLD" w:cs="DIN NEXT™ ARABIC BOLD"/>
                                <w:color w:val="FFFFFF" w:themeColor="background1"/>
                                <w:sz w:val="44"/>
                                <w:szCs w:val="44"/>
                              </w:rPr>
                              <w:t>Course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" style="position:absolute;left:0;text-align:left;margin-left:125.8pt;margin-top:3.35pt;width:302.15pt;height:118.4pt;z-index:252709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" w14:anchorId="1C207782">
                <v:textbox>
                  <w:txbxContent>
                    <w:p w:rsidRPr="000F23D8" w:rsidR="000F23D8" w:rsidP="000F23D8" w:rsidRDefault="000F23D8" w14:paraId="16C497FD" w14:textId="77777777">
                      <w:pPr>
                        <w:spacing w:after="0"/>
                        <w:rPr>
                          <w:rFonts w:ascii="DIN NEXT™ ARABIC BOLD" w:hAnsi="DIN NEXT™ ARABIC BOLD" w:cs="DIN NEXT™ ARABIC BOLD"/>
                          <w:color w:val="FFFFFF" w:themeColor="background1"/>
                          <w:sz w:val="44"/>
                          <w:szCs w:val="44"/>
                          <w:rtl/>
                        </w:rPr>
                      </w:pPr>
                      <w:r w:rsidRPr="000F23D8">
                        <w:rPr>
                          <w:rFonts w:ascii="DIN NEXT™ ARABIC BOLD" w:hAnsi="DIN NEXT™ ARABIC BOLD" w:cs="DIN NEXT™ ARABIC BOLD"/>
                          <w:color w:val="FFFFFF" w:themeColor="background1"/>
                          <w:sz w:val="44"/>
                          <w:szCs w:val="44"/>
                        </w:rPr>
                        <w:t>Course Report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E490F" w:rsidP="00EE490F" w:rsidRDefault="00EE490F" w14:paraId="303DD5CC" w14:textId="159CCE07">
      <w:pPr>
        <w:jc w:val="right"/>
      </w:pPr>
    </w:p>
    <w:p w:rsidR="00EE490F" w:rsidP="00EE490F" w:rsidRDefault="00EE490F" w14:paraId="4F3FCE5F" w14:textId="3D52F1D0">
      <w:pPr>
        <w:jc w:val="right"/>
      </w:pPr>
    </w:p>
    <w:p w:rsidR="00EE490F" w:rsidP="00EE490F" w:rsidRDefault="00BF29A8" w14:paraId="5DDCF57E" w14:textId="62F6E163">
      <w:pPr>
        <w:jc w:val="right"/>
      </w:pPr>
      <w:r w:rsidRPr="00143E31">
        <w:rPr>
          <w:rFonts w:ascii="DIN NEXT™ ARABIC BOLD" w:hAnsi="DIN NEXT™ ARABIC BOLD" w:cs="DIN NEXT™ ARABIC BOLD"/>
          <w:noProof/>
          <w:color w:val="F59F52"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2446720" behindDoc="0" locked="0" layoutInCell="1" allowOverlap="1" wp14:anchorId="053A099E" wp14:editId="676CE967">
                <wp:simplePos x="0" y="0"/>
                <wp:positionH relativeFrom="margin">
                  <wp:posOffset>2790190</wp:posOffset>
                </wp:positionH>
                <wp:positionV relativeFrom="paragraph">
                  <wp:posOffset>232410</wp:posOffset>
                </wp:positionV>
                <wp:extent cx="273050" cy="54610"/>
                <wp:effectExtent l="0" t="0" r="0" b="2540"/>
                <wp:wrapNone/>
                <wp:docPr id="208" name="Rectangle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73050" cy="54610"/>
                        </a:xfrm>
                        <a:prstGeom prst="rect">
                          <a:avLst/>
                        </a:prstGeom>
                        <a:solidFill>
                          <a:srgbClr val="F49F5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8" style="position:absolute;margin-left:219.7pt;margin-top:18.3pt;width:21.5pt;height:4.3pt;flip:x;z-index:252446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color="#f49f51" stroked="f" strokeweight="1pt" w14:anchorId="41065FE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">
                <w10:wrap anchorx="margin"/>
              </v:rect>
            </w:pict>
          </mc:Fallback>
        </mc:AlternateContent>
      </w:r>
    </w:p>
    <w:p w:rsidR="00922296" w:rsidP="00B37E6C" w:rsidRDefault="00922296" w14:paraId="6B699674" w14:textId="1F14395D">
      <w:pPr>
        <w:rPr>
          <w:sz w:val="32"/>
          <w:szCs w:val="32"/>
          <w:rtl/>
        </w:rPr>
      </w:pPr>
    </w:p>
    <w:tbl>
      <w:tblPr>
        <w:tblStyle w:val="TableGrid"/>
        <w:tblpPr w:leftFromText="180" w:rightFromText="180" w:vertAnchor="text" w:horzAnchor="margin" w:tblpXSpec="center" w:tblpY="452"/>
        <w:tblW w:w="0" w:type="auto"/>
        <w:tblCellSpacing w:w="7" w:type="dxa"/>
        <w:tblBorders>
          <w:top w:val="single" w:color="4C3D8E" w:sz="2" w:space="0"/>
          <w:left w:val="single" w:color="4C3D8E" w:sz="2" w:space="0"/>
          <w:bottom w:val="single" w:color="4C3D8E" w:sz="2" w:space="0"/>
          <w:right w:val="single" w:color="4C3D8E" w:sz="2" w:space="0"/>
          <w:insideH w:val="single" w:color="4C3D8E" w:sz="2" w:space="0"/>
          <w:insideV w:val="single" w:color="4C3D8E" w:sz="2" w:space="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275"/>
      </w:tblGrid>
      <w:tr w:rsidRPr="000F23D8" w:rsidR="00A73FEF" w:rsidTr="3BB441C1" w14:paraId="0B14D71A" w14:textId="77777777">
        <w:trPr>
          <w:trHeight w:val="576"/>
          <w:tblCellSpacing w:w="7" w:type="dxa"/>
        </w:trPr>
        <w:tc>
          <w:tcPr>
            <w:tcW w:w="8247" w:type="dxa"/>
            <w:shd w:val="clear" w:color="auto" w:fill="auto"/>
            <w:tcMar/>
            <w:vAlign w:val="center"/>
          </w:tcPr>
          <w:p w:rsidRPr="000F23D8" w:rsidR="00A73FEF" w:rsidP="00A73FEF" w:rsidRDefault="00A73FEF" w14:paraId="28060C5B" w14:textId="77777777">
            <w:pPr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>Course Title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>: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 w:rsidRPr="000F23D8">
              <w:rPr>
                <w:sz w:val="24"/>
                <w:szCs w:val="24"/>
              </w:rPr>
              <w:t xml:space="preserve"> </w:t>
            </w:r>
            <w:sdt>
              <w:sdtPr>
                <w:rPr>
                  <w:rStyle w:val="Style1Char"/>
                  <w:sz w:val="24"/>
                  <w:szCs w:val="24"/>
                </w:rPr>
                <w:alias w:val="Course Title"/>
                <w:tag w:val="Course Title"/>
                <w:id w:val="2101137929"/>
                <w:placeholder>
                  <w:docPart w:val="62914186FAEF4FDEB09DC4C333E4E224"/>
                </w:placeholder>
                <w:showingPlcHdr/>
              </w:sdtPr>
              <w:sdtEndPr>
                <w:rPr>
                  <w:rStyle w:val="DefaultParagraphFont"/>
                  <w:rFonts w:cs="DIN NEXT™ ARABIC MEDIUM" w:asciiTheme="minorHAnsi" w:hAnsiTheme="minorHAnsi"/>
                  <w:b w:val="0"/>
                  <w:color w:val="5279BB"/>
                </w:rPr>
              </w:sdtEndPr>
              <w:sdtContent>
                <w:r w:rsidRPr="000F23D8">
                  <w:rPr>
                    <w:rFonts w:cstheme="minorHAnsi"/>
                    <w:i/>
                    <w:iCs/>
                    <w:color w:val="7B7B7B" w:themeColor="accent3" w:themeShade="BF"/>
                    <w:sz w:val="24"/>
                    <w:szCs w:val="24"/>
                  </w:rPr>
                  <w:t xml:space="preserve"> Enter Course Title</w:t>
                </w:r>
                <w:r w:rsidRPr="000F23D8">
                  <w:rPr>
                    <w:rStyle w:val="PlaceholderText"/>
                    <w:color w:val="7B7B7B" w:themeColor="accent3" w:themeShade="BF"/>
                    <w:sz w:val="24"/>
                    <w:szCs w:val="24"/>
                  </w:rPr>
                  <w:t>.</w:t>
                </w:r>
              </w:sdtContent>
            </w:sdt>
          </w:p>
        </w:tc>
      </w:tr>
      <w:tr w:rsidRPr="000F23D8" w:rsidR="00A73FEF" w:rsidTr="3BB441C1" w14:paraId="6854BA15" w14:textId="77777777">
        <w:trPr>
          <w:trHeight w:val="576"/>
          <w:tblCellSpacing w:w="7" w:type="dxa"/>
        </w:trPr>
        <w:tc>
          <w:tcPr>
            <w:tcW w:w="8247" w:type="dxa"/>
            <w:shd w:val="clear" w:color="auto" w:fill="auto"/>
            <w:tcMar/>
            <w:vAlign w:val="center"/>
          </w:tcPr>
          <w:p w:rsidRPr="000F23D8" w:rsidR="00A73FEF" w:rsidP="00A73FEF" w:rsidRDefault="00A73FEF" w14:paraId="398CC455" w14:textId="77777777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>Course</w:t>
            </w:r>
            <w:r w:rsidRPr="000F23D8">
              <w:rPr>
                <w:sz w:val="24"/>
                <w:szCs w:val="24"/>
              </w:rPr>
              <w:t xml:space="preserve"> 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Code:  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 w:rsidRPr="000F23D8">
              <w:rPr>
                <w:sz w:val="24"/>
                <w:szCs w:val="24"/>
              </w:rPr>
              <w:t xml:space="preserve"> </w:t>
            </w:r>
            <w:sdt>
              <w:sdtPr>
                <w:rPr>
                  <w:rStyle w:val="Style1Char"/>
                  <w:sz w:val="24"/>
                  <w:szCs w:val="24"/>
                </w:rPr>
                <w:alias w:val="Course Code"/>
                <w:tag w:val="Course Code"/>
                <w:id w:val="123658800"/>
                <w:placeholder>
                  <w:docPart w:val="C3B1977ED85744DAB9BB4C61A18B04CA"/>
                </w:placeholder>
                <w:temporary/>
                <w:showingPlcHdr/>
              </w:sdtPr>
              <w:sdtEndPr>
                <w:rPr>
                  <w:rStyle w:val="DefaultParagraphFont"/>
                  <w:rFonts w:cs="DIN NEXT™ ARABIC MEDIUM" w:asciiTheme="minorHAnsi" w:hAnsiTheme="minorHAnsi"/>
                  <w:b w:val="0"/>
                  <w:color w:val="auto"/>
                </w:rPr>
              </w:sdtEndPr>
              <w:sdtContent>
                <w:r w:rsidRPr="000F23D8">
                  <w:rPr>
                    <w:rFonts w:cstheme="minorHAnsi"/>
                    <w:i/>
                    <w:iCs/>
                    <w:color w:val="7B7B7B" w:themeColor="accent3" w:themeShade="BF"/>
                    <w:sz w:val="24"/>
                    <w:szCs w:val="24"/>
                  </w:rPr>
                  <w:t xml:space="preserve"> Enter Course Code</w:t>
                </w:r>
                <w:r w:rsidRPr="000F23D8">
                  <w:rPr>
                    <w:rStyle w:val="PlaceholderText"/>
                    <w:color w:val="7B7B7B" w:themeColor="accent3" w:themeShade="BF"/>
                    <w:sz w:val="24"/>
                    <w:szCs w:val="24"/>
                  </w:rPr>
                  <w:t>.</w:t>
                </w:r>
              </w:sdtContent>
            </w:sdt>
          </w:p>
        </w:tc>
      </w:tr>
      <w:tr w:rsidRPr="000F23D8" w:rsidR="00A73FEF" w:rsidTr="3BB441C1" w14:paraId="1049BB9E" w14:textId="77777777">
        <w:trPr>
          <w:trHeight w:val="576"/>
          <w:tblCellSpacing w:w="7" w:type="dxa"/>
        </w:trPr>
        <w:tc>
          <w:tcPr>
            <w:tcW w:w="8247" w:type="dxa"/>
            <w:shd w:val="clear" w:color="auto" w:fill="auto"/>
            <w:tcMar/>
            <w:vAlign w:val="center"/>
          </w:tcPr>
          <w:p w:rsidRPr="000F23D8" w:rsidR="00A73FEF" w:rsidP="00A73FEF" w:rsidRDefault="00A73FEF" w14:paraId="1573A33B" w14:textId="77777777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>Department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>: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 w:rsidRPr="000F23D8">
              <w:rPr>
                <w:sz w:val="24"/>
                <w:szCs w:val="24"/>
              </w:rPr>
              <w:t xml:space="preserve"> </w:t>
            </w:r>
            <w:sdt>
              <w:sdtPr>
                <w:rPr>
                  <w:rStyle w:val="Style1Char"/>
                  <w:sz w:val="24"/>
                  <w:szCs w:val="24"/>
                </w:rPr>
                <w:alias w:val="Department"/>
                <w:tag w:val="Department"/>
                <w:id w:val="15506800"/>
                <w:placeholder>
                  <w:docPart w:val="0424D057F938438B9211DF4BBF5241E6"/>
                </w:placeholder>
                <w:temporary/>
                <w:showingPlcHdr/>
              </w:sdtPr>
              <w:sdtEndPr>
                <w:rPr>
                  <w:rStyle w:val="DefaultParagraphFont"/>
                  <w:rFonts w:cs="DIN NEXT™ ARABIC MEDIUM" w:asciiTheme="minorHAnsi" w:hAnsiTheme="minorHAnsi"/>
                  <w:b w:val="0"/>
                  <w:color w:val="5279BB"/>
                </w:rPr>
              </w:sdtEndPr>
              <w:sdtContent>
                <w:r w:rsidRPr="000F23D8">
                  <w:rPr>
                    <w:rFonts w:cstheme="minorHAnsi"/>
                    <w:i/>
                    <w:iCs/>
                    <w:color w:val="7B7B7B" w:themeColor="accent3" w:themeShade="BF"/>
                    <w:sz w:val="24"/>
                    <w:szCs w:val="24"/>
                  </w:rPr>
                  <w:t>Enter Department Name</w:t>
                </w:r>
                <w:r w:rsidRPr="000F23D8">
                  <w:rPr>
                    <w:rStyle w:val="PlaceholderText"/>
                    <w:color w:val="7B7B7B" w:themeColor="accent3" w:themeShade="BF"/>
                    <w:sz w:val="24"/>
                    <w:szCs w:val="24"/>
                  </w:rPr>
                  <w:t>.</w:t>
                </w:r>
              </w:sdtContent>
            </w:sdt>
          </w:p>
        </w:tc>
      </w:tr>
      <w:tr w:rsidRPr="000F23D8" w:rsidR="00A73FEF" w:rsidTr="3BB441C1" w14:paraId="1EA31300" w14:textId="77777777">
        <w:trPr>
          <w:trHeight w:val="576"/>
          <w:tblCellSpacing w:w="7" w:type="dxa"/>
        </w:trPr>
        <w:tc>
          <w:tcPr>
            <w:tcW w:w="8247" w:type="dxa"/>
            <w:shd w:val="clear" w:color="auto" w:fill="auto"/>
            <w:tcMar/>
            <w:vAlign w:val="center"/>
          </w:tcPr>
          <w:p w:rsidRPr="000F23D8" w:rsidR="00A73FEF" w:rsidP="00A73FEF" w:rsidRDefault="00A73FEF" w14:paraId="77AF642D" w14:textId="77777777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>Program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>: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 w:rsidRPr="000F23D8">
              <w:rPr>
                <w:sz w:val="24"/>
                <w:szCs w:val="24"/>
              </w:rPr>
              <w:t xml:space="preserve"> </w:t>
            </w:r>
            <w:r w:rsidRPr="000F23D8">
              <w:rPr>
                <w:rStyle w:val="HeaderChar"/>
                <w:sz w:val="24"/>
                <w:szCs w:val="24"/>
              </w:rPr>
              <w:t xml:space="preserve"> </w:t>
            </w:r>
            <w:sdt>
              <w:sdtPr>
                <w:rPr>
                  <w:rStyle w:val="Style1Char"/>
                  <w:sz w:val="24"/>
                  <w:szCs w:val="24"/>
                </w:rPr>
                <w:alias w:val="Program"/>
                <w:tag w:val="Program"/>
                <w:id w:val="-862043939"/>
                <w:placeholder>
                  <w:docPart w:val="1F032E708526495FAB9E32EDBF9D6DA8"/>
                </w:placeholder>
                <w:temporary/>
                <w:showingPlcHdr/>
              </w:sdtPr>
              <w:sdtEndPr>
                <w:rPr>
                  <w:rStyle w:val="DefaultParagraphFont"/>
                  <w:rFonts w:asciiTheme="minorHAnsi" w:hAnsiTheme="minorHAnsi" w:cstheme="minorHAnsi"/>
                  <w:b w:val="0"/>
                  <w:i/>
                  <w:iCs/>
                  <w:color w:val="7B7B7B" w:themeColor="accent3" w:themeShade="BF"/>
                </w:rPr>
              </w:sdtEndPr>
              <w:sdtContent>
                <w:r w:rsidRPr="000F23D8">
                  <w:rPr>
                    <w:rFonts w:cstheme="minorHAnsi"/>
                    <w:i/>
                    <w:iCs/>
                    <w:color w:val="7B7B7B" w:themeColor="accent3" w:themeShade="BF"/>
                    <w:sz w:val="24"/>
                    <w:szCs w:val="24"/>
                  </w:rPr>
                  <w:t>Enter Program Name.</w:t>
                </w:r>
              </w:sdtContent>
            </w:sdt>
          </w:p>
        </w:tc>
      </w:tr>
      <w:tr w:rsidRPr="000F23D8" w:rsidR="00A73FEF" w:rsidTr="3BB441C1" w14:paraId="766C91CB" w14:textId="77777777">
        <w:trPr>
          <w:trHeight w:val="576"/>
          <w:tblCellSpacing w:w="7" w:type="dxa"/>
        </w:trPr>
        <w:tc>
          <w:tcPr>
            <w:tcW w:w="8247" w:type="dxa"/>
            <w:shd w:val="clear" w:color="auto" w:fill="auto"/>
            <w:tcMar/>
            <w:vAlign w:val="center"/>
          </w:tcPr>
          <w:p w:rsidRPr="000F23D8" w:rsidR="00A73FEF" w:rsidP="00A73FEF" w:rsidRDefault="00A73FEF" w14:paraId="711CBC31" w14:textId="77777777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>College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>: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 w:rsidRPr="000F23D8">
              <w:rPr>
                <w:sz w:val="24"/>
                <w:szCs w:val="24"/>
              </w:rPr>
              <w:t xml:space="preserve"> </w:t>
            </w:r>
            <w:sdt>
              <w:sdtPr>
                <w:rPr>
                  <w:rStyle w:val="Style1Char"/>
                  <w:sz w:val="24"/>
                  <w:szCs w:val="24"/>
                </w:rPr>
                <w:alias w:val="College"/>
                <w:tag w:val="College"/>
                <w:id w:val="-2014067743"/>
                <w:placeholder>
                  <w:docPart w:val="FA870DFA505242238391CB80B45C4D21"/>
                </w:placeholder>
                <w:temporary/>
                <w:showingPlcHdr/>
              </w:sdtPr>
              <w:sdtEndPr>
                <w:rPr>
                  <w:rStyle w:val="DefaultParagraphFont"/>
                  <w:rFonts w:cs="DIN NEXT™ ARABIC MEDIUM" w:asciiTheme="minorHAnsi" w:hAnsiTheme="minorHAnsi"/>
                  <w:b w:val="0"/>
                  <w:color w:val="5279BB"/>
                </w:rPr>
              </w:sdtEndPr>
              <w:sdtContent>
                <w:r w:rsidRPr="000F23D8">
                  <w:rPr>
                    <w:rFonts w:cstheme="minorHAnsi"/>
                    <w:i/>
                    <w:iCs/>
                    <w:color w:val="7B7B7B" w:themeColor="accent3" w:themeShade="BF"/>
                    <w:sz w:val="24"/>
                    <w:szCs w:val="24"/>
                  </w:rPr>
                  <w:t xml:space="preserve"> Enter College Name</w:t>
                </w:r>
                <w:r w:rsidRPr="000F23D8">
                  <w:rPr>
                    <w:rStyle w:val="PlaceholderText"/>
                    <w:color w:val="7B7B7B" w:themeColor="accent3" w:themeShade="BF"/>
                    <w:sz w:val="24"/>
                    <w:szCs w:val="24"/>
                  </w:rPr>
                  <w:t>.</w:t>
                </w:r>
              </w:sdtContent>
            </w:sdt>
          </w:p>
        </w:tc>
      </w:tr>
      <w:tr w:rsidRPr="000F23D8" w:rsidR="00A73FEF" w:rsidTr="3BB441C1" w14:paraId="3B1E8B4E" w14:textId="77777777">
        <w:trPr>
          <w:trHeight w:val="576"/>
          <w:tblCellSpacing w:w="7" w:type="dxa"/>
        </w:trPr>
        <w:tc>
          <w:tcPr>
            <w:tcW w:w="8247" w:type="dxa"/>
            <w:shd w:val="clear" w:color="auto" w:fill="auto"/>
            <w:tcMar/>
            <w:vAlign w:val="center"/>
          </w:tcPr>
          <w:p w:rsidRPr="000F23D8" w:rsidR="00A73FEF" w:rsidP="00A73FEF" w:rsidRDefault="00A73FEF" w14:paraId="3E220B76" w14:textId="77777777">
            <w:pPr>
              <w:spacing w:line="276" w:lineRule="auto"/>
              <w:jc w:val="lowKashida"/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</w:pP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Institution:  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sdt>
              <w:sdtPr>
                <w:rPr>
                  <w:rStyle w:val="Style1Char"/>
                  <w:sz w:val="24"/>
                  <w:szCs w:val="24"/>
                </w:rPr>
                <w:alias w:val="Institution "/>
                <w:tag w:val="Institution "/>
                <w:id w:val="-1733309132"/>
                <w:placeholder>
                  <w:docPart w:val="3AA1F171366D40A7995663E92689796C"/>
                </w:placeholder>
                <w:temporary/>
                <w:showingPlcHdr/>
              </w:sdtPr>
              <w:sdtEndPr>
                <w:rPr>
                  <w:rStyle w:val="DefaultParagraphFont"/>
                  <w:rFonts w:asciiTheme="minorHAnsi" w:hAnsiTheme="minorHAnsi" w:cstheme="minorHAnsi"/>
                  <w:b w:val="0"/>
                  <w:i/>
                  <w:iCs/>
                  <w:color w:val="7B7B7B" w:themeColor="accent3" w:themeShade="BF"/>
                </w:rPr>
              </w:sdtEndPr>
              <w:sdtContent>
                <w:r w:rsidRPr="000F23D8">
                  <w:rPr>
                    <w:rFonts w:cstheme="minorHAnsi"/>
                    <w:i/>
                    <w:iCs/>
                    <w:color w:val="7B7B7B" w:themeColor="accent3" w:themeShade="BF"/>
                    <w:sz w:val="24"/>
                    <w:szCs w:val="24"/>
                  </w:rPr>
                  <w:t>Enter Institution Name.</w:t>
                </w:r>
              </w:sdtContent>
            </w:sdt>
          </w:p>
        </w:tc>
      </w:tr>
      <w:tr w:rsidRPr="000F23D8" w:rsidR="00A73FEF" w:rsidTr="3BB441C1" w14:paraId="413C95BD" w14:textId="77777777">
        <w:trPr>
          <w:trHeight w:val="576"/>
          <w:tblCellSpacing w:w="7" w:type="dxa"/>
        </w:trPr>
        <w:tc>
          <w:tcPr>
            <w:tcW w:w="8247" w:type="dxa"/>
            <w:shd w:val="clear" w:color="auto" w:fill="auto"/>
            <w:tcMar/>
            <w:vAlign w:val="center"/>
          </w:tcPr>
          <w:p w:rsidRPr="000F23D8" w:rsidR="00A73FEF" w:rsidP="00A73FEF" w:rsidRDefault="00A73FEF" w14:paraId="1DD2F638" w14:textId="77777777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>Academic Year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>: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 w:rsidRPr="000F23D8">
              <w:rPr>
                <w:rStyle w:val="HeaderChar"/>
                <w:sz w:val="24"/>
                <w:szCs w:val="24"/>
              </w:rPr>
              <w:t xml:space="preserve"> </w:t>
            </w:r>
            <w:sdt>
              <w:sdtPr>
                <w:rPr>
                  <w:rStyle w:val="Style1Char"/>
                  <w:sz w:val="24"/>
                  <w:szCs w:val="24"/>
                </w:rPr>
                <w:alias w:val="Academic Year"/>
                <w:tag w:val="Institution "/>
                <w:id w:val="2070918931"/>
                <w:placeholder>
                  <w:docPart w:val="BBF385AC421A4DD5B541C3432FAD22E5"/>
                </w:placeholder>
                <w:temporary/>
                <w:showingPlcHdr/>
              </w:sdtPr>
              <w:sdtEndPr>
                <w:rPr>
                  <w:rStyle w:val="DefaultParagraphFont"/>
                  <w:rFonts w:asciiTheme="minorHAnsi" w:hAnsiTheme="minorHAnsi" w:cstheme="minorHAnsi"/>
                  <w:b w:val="0"/>
                  <w:i/>
                  <w:iCs/>
                  <w:color w:val="7B7B7B" w:themeColor="accent3" w:themeShade="BF"/>
                </w:rPr>
              </w:sdtEndPr>
              <w:sdtContent>
                <w:r w:rsidRPr="000F23D8">
                  <w:rPr>
                    <w:rFonts w:cstheme="minorHAnsi"/>
                    <w:i/>
                    <w:iCs/>
                    <w:color w:val="7B7B7B" w:themeColor="accent3" w:themeShade="BF"/>
                    <w:sz w:val="24"/>
                    <w:szCs w:val="24"/>
                  </w:rPr>
                  <w:t>Enter Academic Year.</w:t>
                </w:r>
              </w:sdtContent>
            </w:sdt>
          </w:p>
        </w:tc>
      </w:tr>
      <w:tr w:rsidRPr="000F23D8" w:rsidR="00A73FEF" w:rsidTr="3BB441C1" w14:paraId="34234E2E" w14:textId="77777777">
        <w:trPr>
          <w:trHeight w:val="576"/>
          <w:tblCellSpacing w:w="7" w:type="dxa"/>
        </w:trPr>
        <w:tc>
          <w:tcPr>
            <w:tcW w:w="8247" w:type="dxa"/>
            <w:shd w:val="clear" w:color="auto" w:fill="auto"/>
            <w:tcMar/>
            <w:vAlign w:val="center"/>
          </w:tcPr>
          <w:p w:rsidRPr="000F23D8" w:rsidR="00A73FEF" w:rsidP="00A73FEF" w:rsidRDefault="00A73FEF" w14:paraId="4C4953DE" w14:textId="77777777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>Semester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>: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 w:rsidRPr="000F23D8">
              <w:rPr>
                <w:rStyle w:val="HeaderChar"/>
                <w:sz w:val="24"/>
                <w:szCs w:val="24"/>
              </w:rPr>
              <w:t xml:space="preserve"> </w:t>
            </w:r>
          </w:p>
        </w:tc>
      </w:tr>
      <w:tr w:rsidRPr="000F23D8" w:rsidR="00A73FEF" w:rsidTr="3BB441C1" w14:paraId="10FE6057" w14:textId="77777777">
        <w:trPr>
          <w:trHeight w:val="576"/>
          <w:tblCellSpacing w:w="7" w:type="dxa"/>
        </w:trPr>
        <w:tc>
          <w:tcPr>
            <w:tcW w:w="8247" w:type="dxa"/>
            <w:shd w:val="clear" w:color="auto" w:fill="auto"/>
            <w:tcMar/>
            <w:vAlign w:val="center"/>
          </w:tcPr>
          <w:p w:rsidRPr="000F23D8" w:rsidR="00A73FEF" w:rsidP="00A73FEF" w:rsidRDefault="00A73FEF" w14:paraId="497B0F14" w14:textId="77777777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  <w:lang w:bidi="ar-EG"/>
              </w:rPr>
            </w:pPr>
            <w:r w:rsidRPr="000F23D8">
              <w:rPr>
                <w:rFonts w:ascii="DIN NEXT™ ARABIC BOLD" w:hAnsi="DIN NEXT™ ARABIC BOLD" w:cs="DIN NEXT™ ARABIC BOLD"/>
                <w:color w:val="5279BB"/>
                <w:sz w:val="24"/>
                <w:szCs w:val="24"/>
              </w:rPr>
              <w:t>Course Instructor</w:t>
            </w:r>
            <w:r w:rsidRPr="000F23D8">
              <w:rPr>
                <w:rFonts w:ascii="DIN NEXT™ ARABIC BOLD" w:hAnsi="DIN NEXT™ ARABIC BOLD" w:cs="DIN NEXT™ ARABIC BOLD"/>
                <w:color w:val="5279BB"/>
                <w:sz w:val="24"/>
                <w:szCs w:val="24"/>
                <w:rtl/>
              </w:rPr>
              <w:t>: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 w:rsidRPr="000F23D8">
              <w:rPr>
                <w:rStyle w:val="HeaderChar"/>
                <w:sz w:val="24"/>
                <w:szCs w:val="24"/>
              </w:rPr>
              <w:t xml:space="preserve"> </w:t>
            </w:r>
            <w:sdt>
              <w:sdtPr>
                <w:rPr>
                  <w:rStyle w:val="Style1Char"/>
                  <w:sz w:val="24"/>
                  <w:szCs w:val="24"/>
                </w:rPr>
                <w:alias w:val="Course Instructor "/>
                <w:tag w:val="Course Instructor "/>
                <w:id w:val="-813334268"/>
                <w:placeholder>
                  <w:docPart w:val="F6132D340F8D44EE91B4572E5812A073"/>
                </w:placeholder>
                <w:temporary/>
                <w:showingPlcHdr/>
              </w:sdtPr>
              <w:sdtEndPr>
                <w:rPr>
                  <w:rStyle w:val="DefaultParagraphFont"/>
                  <w:rFonts w:asciiTheme="minorHAnsi" w:hAnsiTheme="minorHAnsi" w:cstheme="minorHAnsi"/>
                  <w:b w:val="0"/>
                  <w:i/>
                  <w:iCs/>
                  <w:color w:val="7B7B7B" w:themeColor="accent3" w:themeShade="BF"/>
                </w:rPr>
              </w:sdtEndPr>
              <w:sdtContent>
                <w:r w:rsidRPr="000F23D8">
                  <w:rPr>
                    <w:rFonts w:cstheme="minorHAnsi"/>
                    <w:i/>
                    <w:iCs/>
                    <w:color w:val="7B7B7B" w:themeColor="accent3" w:themeShade="BF"/>
                    <w:sz w:val="24"/>
                    <w:szCs w:val="24"/>
                  </w:rPr>
                  <w:t>Enter Course Instructor Name.</w:t>
                </w:r>
              </w:sdtContent>
            </w:sdt>
          </w:p>
        </w:tc>
      </w:tr>
      <w:tr w:rsidRPr="000F23D8" w:rsidR="00A73FEF" w:rsidTr="3BB441C1" w14:paraId="0916EB8E" w14:textId="77777777">
        <w:trPr>
          <w:trHeight w:val="576"/>
          <w:tblCellSpacing w:w="7" w:type="dxa"/>
        </w:trPr>
        <w:tc>
          <w:tcPr>
            <w:tcW w:w="8247" w:type="dxa"/>
            <w:shd w:val="clear" w:color="auto" w:fill="auto"/>
            <w:tcMar/>
            <w:vAlign w:val="center"/>
          </w:tcPr>
          <w:p w:rsidRPr="000F23D8" w:rsidR="00A73FEF" w:rsidP="00A73FEF" w:rsidRDefault="00A73FEF" w14:paraId="09C29691" w14:textId="77777777">
            <w:pPr>
              <w:spacing w:line="276" w:lineRule="auto"/>
              <w:jc w:val="lowKashida"/>
              <w:rPr>
                <w:rFonts w:ascii="DIN NEXT™ ARABIC MEDIUM" w:hAnsi="DIN NEXT™ ARABIC MEDIUM" w:cs="DIN NEXT™ ARABIC MEDIUM"/>
                <w:color w:val="F59F52"/>
                <w:sz w:val="24"/>
                <w:szCs w:val="24"/>
                <w:rtl/>
                <w:lang w:bidi="ar-EG"/>
              </w:rPr>
            </w:pP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>Course Coordinator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>: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 w:rsidRPr="000F23D8">
              <w:rPr>
                <w:rStyle w:val="HeaderChar"/>
                <w:sz w:val="24"/>
                <w:szCs w:val="24"/>
              </w:rPr>
              <w:t xml:space="preserve"> </w:t>
            </w:r>
          </w:p>
        </w:tc>
      </w:tr>
      <w:tr w:rsidRPr="000F23D8" w:rsidR="00A73FEF" w:rsidTr="3BB441C1" w14:paraId="6712735E" w14:textId="77777777">
        <w:trPr>
          <w:trHeight w:val="576"/>
          <w:tblCellSpacing w:w="7" w:type="dxa"/>
        </w:trPr>
        <w:tc>
          <w:tcPr>
            <w:tcW w:w="8247" w:type="dxa"/>
            <w:shd w:val="clear" w:color="auto" w:fill="auto"/>
            <w:tcMar/>
            <w:vAlign w:val="center"/>
          </w:tcPr>
          <w:p w:rsidRPr="000F23D8" w:rsidR="00A73FEF" w:rsidP="00A73FEF" w:rsidRDefault="00A73FEF" w14:paraId="4F5766E0" w14:textId="77777777">
            <w:pPr>
              <w:spacing w:line="276" w:lineRule="auto"/>
              <w:jc w:val="lowKashida"/>
              <w:rPr>
                <w:rFonts w:ascii="DIN NEXT™ ARABIC MEDIUM" w:hAnsi="DIN NEXT™ ARABIC MEDIUM" w:cs="DIN NEXT™ ARABIC MEDIUM"/>
                <w:color w:val="52B5C2"/>
                <w:sz w:val="24"/>
                <w:szCs w:val="24"/>
              </w:rPr>
            </w:pP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>Location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>: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 w:rsidRPr="000F23D8">
              <w:rPr>
                <w:rFonts w:ascii="DIN NEXT™ ARABIC REGULAR" w:hAnsi="DIN NEXT™ ARABIC REGULAR" w:cs="DIN NEXT™ ARABIC REGULAR"/>
                <w:color w:val="525252" w:themeColor="accent3" w:themeShade="80"/>
                <w:sz w:val="24"/>
                <w:szCs w:val="24"/>
              </w:rPr>
              <w:t xml:space="preserve">Main campus </w:t>
            </w:r>
            <w:sdt>
              <w:sdtPr>
                <w:rPr>
                  <w:rStyle w:val="Style1Char"/>
                  <w:sz w:val="24"/>
                  <w:szCs w:val="24"/>
                </w:rPr>
                <w:id w:val="-3547341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Style w:val="Style1Char"/>
                </w:rPr>
              </w:sdtEndPr>
              <w:sdtContent>
                <w:r w:rsidRPr="000F23D8">
                  <w:rPr>
                    <w:rStyle w:val="Style1Char"/>
                    <w:rFonts w:hint="eastAsia" w:ascii="MS Gothic" w:hAnsi="MS Gothic" w:eastAsia="MS Gothic"/>
                    <w:sz w:val="24"/>
                    <w:szCs w:val="24"/>
                  </w:rPr>
                  <w:t>☐</w:t>
                </w:r>
              </w:sdtContent>
            </w:sdt>
            <w:r w:rsidRPr="000F23D8">
              <w:rPr>
                <w:rFonts w:ascii="DIN NEXT™ ARABIC REGULAR" w:hAnsi="DIN NEXT™ ARABIC REGULAR" w:cs="DIN NEXT™ ARABIC REGULAR"/>
                <w:color w:val="525252" w:themeColor="accent3" w:themeShade="80"/>
                <w:sz w:val="24"/>
                <w:szCs w:val="24"/>
              </w:rPr>
              <w:t xml:space="preserve">             branch</w:t>
            </w:r>
            <w:r w:rsidRPr="000F23D8">
              <w:rPr>
                <w:rStyle w:val="HeaderChar"/>
                <w:sz w:val="24"/>
                <w:szCs w:val="24"/>
              </w:rPr>
              <w:t xml:space="preserve"> </w:t>
            </w:r>
            <w:sdt>
              <w:sdtPr>
                <w:rPr>
                  <w:rStyle w:val="Style1Char"/>
                  <w:sz w:val="24"/>
                  <w:szCs w:val="24"/>
                </w:rPr>
                <w:id w:val="-18181014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Style w:val="Style1Char"/>
                </w:rPr>
              </w:sdtEndPr>
              <w:sdtContent>
                <w:r w:rsidRPr="000F23D8">
                  <w:rPr>
                    <w:rStyle w:val="Style1Char"/>
                    <w:rFonts w:hint="eastAsia" w:ascii="MS Gothic" w:hAnsi="MS Gothic" w:eastAsia="MS Gothic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Pr="000F23D8" w:rsidR="00A73FEF" w:rsidTr="3BB441C1" w14:paraId="50681096" w14:textId="77777777">
        <w:trPr>
          <w:trHeight w:val="576"/>
          <w:tblCellSpacing w:w="7" w:type="dxa"/>
        </w:trPr>
        <w:tc>
          <w:tcPr>
            <w:tcW w:w="8247" w:type="dxa"/>
            <w:shd w:val="clear" w:color="auto" w:fill="auto"/>
            <w:tcMar/>
            <w:vAlign w:val="center"/>
          </w:tcPr>
          <w:p w:rsidRPr="000F23D8" w:rsidR="00A73FEF" w:rsidP="00A73FEF" w:rsidRDefault="00A73FEF" w14:paraId="49E0CEBD" w14:textId="55F19181">
            <w:pPr>
              <w:spacing w:line="276" w:lineRule="auto"/>
              <w:jc w:val="lowKashida"/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</w:pP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>Number of Section</w:t>
            </w:r>
            <w:r w:rsidR="00443CFF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>(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>s</w:t>
            </w:r>
            <w:r w:rsidR="00443CFF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>)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>: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 w:rsidRPr="000F23D8">
              <w:rPr>
                <w:rStyle w:val="HeaderChar"/>
                <w:sz w:val="24"/>
                <w:szCs w:val="24"/>
              </w:rPr>
              <w:t xml:space="preserve"> </w:t>
            </w:r>
          </w:p>
        </w:tc>
      </w:tr>
      <w:tr w:rsidRPr="000F23D8" w:rsidR="00A73FEF" w:rsidTr="3BB441C1" w14:paraId="1A8CC6D2" w14:textId="77777777">
        <w:trPr>
          <w:trHeight w:val="576"/>
          <w:tblCellSpacing w:w="7" w:type="dxa"/>
        </w:trPr>
        <w:tc>
          <w:tcPr>
            <w:tcW w:w="8247" w:type="dxa"/>
            <w:shd w:val="clear" w:color="auto" w:fill="auto"/>
            <w:tcMar/>
            <w:vAlign w:val="center"/>
          </w:tcPr>
          <w:p w:rsidRPr="000F23D8" w:rsidR="00A73FEF" w:rsidP="3BB441C1" w:rsidRDefault="00A73FEF" w14:paraId="435121DC" w14:textId="3227C48A">
            <w:pPr>
              <w:spacing w:line="276" w:lineRule="auto"/>
              <w:jc w:val="lowKashida"/>
              <w:rPr>
                <w:rStyle w:val="Style1Char"/>
                <w:sz w:val="24"/>
                <w:szCs w:val="24"/>
              </w:rPr>
            </w:pPr>
            <w:r w:rsidRPr="3BB441C1" w:rsidR="3BB441C1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Number of Students (Starting the Course):   </w:t>
            </w:r>
            <w:r w:rsidRPr="3BB441C1" w:rsidR="3BB441C1">
              <w:rPr>
                <w:rStyle w:val="HeaderChar"/>
                <w:sz w:val="24"/>
                <w:szCs w:val="24"/>
              </w:rPr>
              <w:t xml:space="preserve"> </w:t>
            </w:r>
            <w:r w:rsidRPr="3BB441C1" w:rsidR="3BB441C1">
              <w:rPr>
                <w:rStyle w:val="Style1Char"/>
                <w:sz w:val="24"/>
                <w:szCs w:val="24"/>
              </w:rPr>
              <w:t>5</w:t>
            </w:r>
          </w:p>
        </w:tc>
      </w:tr>
      <w:tr w:rsidRPr="000F23D8" w:rsidR="00A73FEF" w:rsidTr="3BB441C1" w14:paraId="0C5E0293" w14:textId="77777777">
        <w:trPr>
          <w:trHeight w:val="576"/>
          <w:tblCellSpacing w:w="7" w:type="dxa"/>
        </w:trPr>
        <w:tc>
          <w:tcPr>
            <w:tcW w:w="8247" w:type="dxa"/>
            <w:shd w:val="clear" w:color="auto" w:fill="auto"/>
            <w:tcMar/>
            <w:vAlign w:val="center"/>
          </w:tcPr>
          <w:p w:rsidRPr="000F23D8" w:rsidR="00A73FEF" w:rsidP="00A73FEF" w:rsidRDefault="00A73FEF" w14:paraId="25B42E39" w14:textId="77777777">
            <w:pPr>
              <w:spacing w:line="276" w:lineRule="auto"/>
              <w:jc w:val="lowKashida"/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</w:pP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>Number of Students (Completed the Course)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>: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 w:rsidRPr="000F23D8">
              <w:rPr>
                <w:rStyle w:val="HeaderChar"/>
                <w:sz w:val="24"/>
                <w:szCs w:val="24"/>
              </w:rPr>
              <w:t xml:space="preserve"> </w:t>
            </w:r>
            <w:sdt>
              <w:sdtPr>
                <w:rPr>
                  <w:rStyle w:val="Style1Char"/>
                  <w:sz w:val="24"/>
                  <w:szCs w:val="24"/>
                </w:rPr>
                <w:alias w:val="Number of Students "/>
                <w:tag w:val="Number of Students "/>
                <w:id w:val="991840750"/>
                <w:placeholder>
                  <w:docPart w:val="E52740723A3641EE8DA84F62D80AE113"/>
                </w:placeholder>
                <w:temporary/>
                <w:showingPlcHdr/>
              </w:sdtPr>
              <w:sdtEndPr>
                <w:rPr>
                  <w:rStyle w:val="DefaultParagraphFont"/>
                  <w:rFonts w:asciiTheme="minorHAnsi" w:hAnsiTheme="minorHAnsi" w:cstheme="minorHAnsi"/>
                  <w:b w:val="0"/>
                  <w:i/>
                  <w:iCs/>
                  <w:color w:val="7B7B7B" w:themeColor="accent3" w:themeShade="BF"/>
                </w:rPr>
              </w:sdtEndPr>
              <w:sdtContent>
                <w:r w:rsidRPr="000F23D8">
                  <w:rPr>
                    <w:rFonts w:cstheme="minorHAnsi"/>
                    <w:i/>
                    <w:iCs/>
                    <w:color w:val="7B7B7B" w:themeColor="accent3" w:themeShade="BF"/>
                    <w:sz w:val="24"/>
                    <w:szCs w:val="24"/>
                  </w:rPr>
                  <w:t>Enter Number of Students Completed the Course.</w:t>
                </w:r>
              </w:sdtContent>
            </w:sdt>
          </w:p>
        </w:tc>
      </w:tr>
      <w:tr w:rsidRPr="000F23D8" w:rsidR="00A73FEF" w:rsidTr="3BB441C1" w14:paraId="37C063C9" w14:textId="77777777">
        <w:trPr>
          <w:trHeight w:val="576"/>
          <w:tblCellSpacing w:w="7" w:type="dxa"/>
        </w:trPr>
        <w:tc>
          <w:tcPr>
            <w:tcW w:w="8247" w:type="dxa"/>
            <w:shd w:val="clear" w:color="auto" w:fill="auto"/>
            <w:tcMar/>
            <w:vAlign w:val="center"/>
          </w:tcPr>
          <w:p w:rsidRPr="000F23D8" w:rsidR="00A73FEF" w:rsidP="00A73FEF" w:rsidRDefault="00A73FEF" w14:paraId="0D9567EB" w14:textId="77777777">
            <w:pPr>
              <w:spacing w:line="276" w:lineRule="auto"/>
              <w:jc w:val="lowKashida"/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</w:pP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>Report Date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>:</w:t>
            </w:r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sdt>
              <w:sdtPr>
                <w:rPr>
                  <w:rStyle w:val="Style1Char"/>
                  <w:sz w:val="24"/>
                  <w:szCs w:val="24"/>
                </w:rPr>
                <w:alias w:val="Report Date"/>
                <w:tag w:val="Report Date"/>
                <w:id w:val="1417754069"/>
                <w:placeholder>
                  <w:docPart w:val="2620351829A34997897E08FB011C30E6"/>
                </w:placeholder>
                <w:temporary/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rFonts w:cs="DIN NEXT™ ARABIC MEDIUM" w:asciiTheme="minorHAnsi" w:hAnsiTheme="minorHAnsi"/>
                  <w:b w:val="0"/>
                  <w:color w:val="5279BB"/>
                </w:rPr>
              </w:sdtEndPr>
              <w:sdtContent>
                <w:r w:rsidRPr="000F23D8">
                  <w:rPr>
                    <w:rFonts w:cstheme="minorHAnsi"/>
                    <w:i/>
                    <w:iCs/>
                    <w:color w:val="7B7B7B" w:themeColor="accent3" w:themeShade="BF"/>
                    <w:sz w:val="24"/>
                    <w:szCs w:val="24"/>
                  </w:rPr>
                  <w:t>Pick Report Date</w:t>
                </w:r>
                <w:r w:rsidRPr="000F23D8">
                  <w:rPr>
                    <w:rStyle w:val="PlaceholderText"/>
                    <w:sz w:val="24"/>
                    <w:szCs w:val="24"/>
                  </w:rPr>
                  <w:t>.</w:t>
                </w:r>
              </w:sdtContent>
            </w:sdt>
            <w:r w:rsidRPr="000F23D8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</w:p>
        </w:tc>
      </w:tr>
    </w:tbl>
    <w:p w:rsidR="00922296" w:rsidP="00EE490F" w:rsidRDefault="00922296" w14:paraId="291E1B45" w14:textId="22519228">
      <w:pPr>
        <w:jc w:val="right"/>
        <w:rPr>
          <w:sz w:val="32"/>
          <w:szCs w:val="32"/>
          <w:rtl/>
        </w:rPr>
      </w:pPr>
    </w:p>
    <w:p w:rsidR="008C68BC" w:rsidP="005419F6" w:rsidRDefault="008C68BC" w14:paraId="71867AF0" w14:textId="4F273981">
      <w:pPr>
        <w:rPr>
          <w:sz w:val="32"/>
          <w:szCs w:val="32"/>
        </w:rPr>
      </w:pPr>
    </w:p>
    <w:p w:rsidRPr="00284171" w:rsidR="008C68BC" w:rsidP="000F23D8" w:rsidRDefault="007E2F40" w14:paraId="602B2F70" w14:textId="5CB96F69">
      <w:pPr>
        <w:rPr>
          <w:rStyle w:val="a"/>
          <w:rFonts w:ascii="DIN NEXT™ ARABIC BOLD" w:hAnsi="DIN NEXT™ ARABIC BOLD" w:cs="DIN NEXT™ ARABIC BOLD"/>
          <w:color w:val="0070C0"/>
          <w:rtl/>
          <w:lang w:bidi="ar-YE"/>
        </w:rPr>
      </w:pPr>
      <w:r w:rsidRPr="00284171">
        <w:rPr>
          <w:rStyle w:val="a"/>
          <w:rFonts w:ascii="DIN NEXT™ ARABIC BOLD" w:hAnsi="DIN NEXT™ ARABIC BOLD" w:cs="DIN NEXT™ ARABIC BOLD"/>
          <w:color w:val="0070C0"/>
        </w:rPr>
        <w:t>Table of Contents</w:t>
      </w:r>
      <w:r w:rsidRPr="00284171" w:rsidR="008C68BC">
        <w:rPr>
          <w:rStyle w:val="a"/>
          <w:rFonts w:ascii="DIN NEXT™ ARABIC BOLD" w:hAnsi="DIN NEXT™ ARABIC BOLD" w:cs="DIN NEXT™ ARABIC BOLD"/>
          <w:color w:val="0070C0"/>
        </w:rPr>
        <w:t>:</w:t>
      </w:r>
    </w:p>
    <w:tbl>
      <w:tblPr>
        <w:tblStyle w:val="NCAAA"/>
        <w:tblW w:w="9066" w:type="dxa"/>
        <w:tblLayout w:type="fixed"/>
        <w:tblLook w:val="0420" w:firstRow="1" w:lastRow="0" w:firstColumn="0" w:lastColumn="0" w:noHBand="0" w:noVBand="1"/>
      </w:tblPr>
      <w:tblGrid>
        <w:gridCol w:w="7593"/>
        <w:gridCol w:w="1473"/>
      </w:tblGrid>
      <w:tr w:rsidRPr="00F039E0" w:rsidR="008C68BC" w:rsidTr="00A73FEF" w14:paraId="5689C5C9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"/>
        </w:trPr>
        <w:tc>
          <w:tcPr>
            <w:tcW w:w="7593" w:type="dxa"/>
          </w:tcPr>
          <w:p w:rsidRPr="000627FB" w:rsidR="008C68BC" w:rsidP="000B6A70" w:rsidRDefault="008C68BC" w14:paraId="73C7C974" w14:textId="77777777">
            <w:pPr>
              <w:autoSpaceDE w:val="0"/>
              <w:autoSpaceDN w:val="0"/>
              <w:bidi/>
              <w:adjustRightInd w:val="0"/>
              <w:spacing w:line="288" w:lineRule="auto"/>
              <w:jc w:val="center"/>
              <w:textAlignment w:val="center"/>
              <w:rPr>
                <w:rFonts w:cs="DIN NEXT™ ARABIC MEDIUM"/>
                <w:color w:val="000000"/>
                <w:sz w:val="26"/>
                <w:szCs w:val="26"/>
                <w:rtl/>
                <w:lang w:bidi="ar-YE"/>
              </w:rPr>
            </w:pPr>
            <w:r w:rsidRPr="00DF292A">
              <w:rPr>
                <w:rFonts w:cs="DIN NEXT™ ARABIC MEDIUM"/>
                <w:color w:val="FFFFFF"/>
                <w:sz w:val="26"/>
                <w:szCs w:val="26"/>
                <w:lang w:bidi="ar-YE"/>
              </w:rPr>
              <w:t>Content</w:t>
            </w:r>
          </w:p>
        </w:tc>
        <w:tc>
          <w:tcPr>
            <w:tcW w:w="1473" w:type="dxa"/>
          </w:tcPr>
          <w:p w:rsidRPr="000627FB" w:rsidR="008C68BC" w:rsidP="000B6A70" w:rsidRDefault="008C68BC" w14:paraId="52886B50" w14:textId="77777777">
            <w:pPr>
              <w:autoSpaceDE w:val="0"/>
              <w:autoSpaceDN w:val="0"/>
              <w:bidi/>
              <w:adjustRightInd w:val="0"/>
              <w:spacing w:line="288" w:lineRule="auto"/>
              <w:jc w:val="center"/>
              <w:textAlignment w:val="center"/>
              <w:rPr>
                <w:rFonts w:cs="DIN NEXT™ ARABIC MEDIUM"/>
                <w:color w:val="000000"/>
                <w:sz w:val="26"/>
                <w:szCs w:val="26"/>
                <w:rtl/>
                <w:lang w:bidi="ar-YE"/>
              </w:rPr>
            </w:pPr>
            <w:r>
              <w:rPr>
                <w:rFonts w:cs="DIN NEXT™ ARABIC MEDIUM"/>
                <w:color w:val="FFFFFF"/>
                <w:sz w:val="26"/>
                <w:szCs w:val="26"/>
                <w:lang w:bidi="ar-YE"/>
              </w:rPr>
              <w:t>Page</w:t>
            </w:r>
          </w:p>
        </w:tc>
      </w:tr>
      <w:tr w:rsidRPr="00F039E0" w:rsidR="008C68BC" w:rsidTr="00A73FEF" w14:paraId="1991AC2D" w14:textId="77777777">
        <w:trPr>
          <w:trHeight w:val="60"/>
        </w:trPr>
        <w:tc>
          <w:tcPr>
            <w:tcW w:w="7593" w:type="dxa"/>
          </w:tcPr>
          <w:p w:rsidRPr="003C2A5E" w:rsidR="008C68BC" w:rsidP="000B6A70" w:rsidRDefault="0060691A" w14:paraId="7E75952B" w14:textId="04403008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cs="DIN NEXT™ ARABIC MEDIUM"/>
                <w:szCs w:val="26"/>
                <w:rtl/>
              </w:rPr>
            </w:pPr>
            <w:r w:rsidRPr="003C2A5E">
              <w:rPr>
                <w:rFonts w:cs="DIN NEXT™ ARABIC MEDIUM"/>
                <w:szCs w:val="26"/>
              </w:rPr>
              <w:fldChar w:fldCharType="begin"/>
            </w:r>
            <w:r w:rsidRPr="003C2A5E">
              <w:rPr>
                <w:rFonts w:cs="DIN NEXT™ ARABIC MEDIUM"/>
                <w:szCs w:val="26"/>
              </w:rPr>
              <w:instrText xml:space="preserve"> REF _Ref115698087 \h  \* MERGEFORMAT </w:instrText>
            </w:r>
            <w:r w:rsidRPr="003C2A5E">
              <w:rPr>
                <w:rFonts w:cs="DIN NEXT™ ARABIC MEDIUM"/>
                <w:szCs w:val="26"/>
              </w:rPr>
            </w:r>
            <w:r w:rsidRPr="003C2A5E">
              <w:rPr>
                <w:rFonts w:cs="DIN NEXT™ ARABIC MEDIUM"/>
                <w:szCs w:val="26"/>
              </w:rPr>
              <w:fldChar w:fldCharType="separate"/>
            </w:r>
            <w:r w:rsidRPr="000E21D5" w:rsidR="000E21D5">
              <w:rPr>
                <w:rFonts w:cs="DIN NEXT™ ARABIC MEDIUM"/>
                <w:szCs w:val="26"/>
              </w:rPr>
              <w:t>A. Student Results</w:t>
            </w:r>
            <w:r w:rsidRPr="003C2A5E">
              <w:rPr>
                <w:rFonts w:cs="DIN NEXT™ ARABIC MEDIUM"/>
                <w:szCs w:val="26"/>
              </w:rPr>
              <w:fldChar w:fldCharType="end"/>
            </w:r>
          </w:p>
        </w:tc>
        <w:tc>
          <w:tcPr>
            <w:tcW w:w="1473" w:type="dxa"/>
          </w:tcPr>
          <w:p w:rsidRPr="003C2A5E" w:rsidR="008C68BC" w:rsidP="00284171" w:rsidRDefault="00284171" w14:paraId="7FE89B10" w14:textId="667F9498">
            <w:pPr>
              <w:autoSpaceDE w:val="0"/>
              <w:autoSpaceDN w:val="0"/>
              <w:bidi/>
              <w:adjustRightInd w:val="0"/>
              <w:spacing w:line="288" w:lineRule="auto"/>
              <w:jc w:val="center"/>
              <w:textAlignment w:val="center"/>
              <w:rPr>
                <w:rFonts w:cs="DIN NEXT™ ARABIC MEDIUM"/>
                <w:szCs w:val="26"/>
                <w:rtl/>
                <w:lang w:bidi="ar-YE"/>
              </w:rPr>
            </w:pPr>
            <w:r>
              <w:rPr>
                <w:rFonts w:cs="DIN NEXT™ ARABIC MEDIUM"/>
                <w:szCs w:val="26"/>
                <w:lang w:bidi="ar-YE"/>
              </w:rPr>
              <w:t>4</w:t>
            </w:r>
          </w:p>
        </w:tc>
      </w:tr>
      <w:tr w:rsidRPr="00F039E0" w:rsidR="008C68BC" w:rsidTr="00A73FEF" w14:paraId="76D656A4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</w:trPr>
        <w:tc>
          <w:tcPr>
            <w:tcW w:w="7593" w:type="dxa"/>
          </w:tcPr>
          <w:p w:rsidRPr="000F23D8" w:rsidR="008C68BC" w:rsidP="006F2422" w:rsidRDefault="0060691A" w14:paraId="0486FB77" w14:textId="0E8964CF">
            <w:pPr>
              <w:autoSpaceDE w:val="0"/>
              <w:autoSpaceDN w:val="0"/>
              <w:adjustRightInd w:val="0"/>
              <w:spacing w:line="288" w:lineRule="auto"/>
              <w:ind w:left="350"/>
              <w:textAlignment w:val="center"/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rtl/>
                <w:lang w:bidi="ar-YE"/>
              </w:rPr>
            </w:pPr>
            <w:r w:rsidRPr="000F23D8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lang w:bidi="ar-YE"/>
              </w:rPr>
              <w:fldChar w:fldCharType="begin"/>
            </w:r>
            <w:r w:rsidRPr="000F23D8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lang w:bidi="ar-YE"/>
              </w:rPr>
              <w:instrText xml:space="preserve"> REF _Ref115698094 \h  \* MERGEFORMAT </w:instrText>
            </w:r>
            <w:r w:rsidRPr="000F23D8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lang w:bidi="ar-YE"/>
              </w:rPr>
            </w:r>
            <w:r w:rsidRPr="000F23D8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lang w:bidi="ar-YE"/>
              </w:rPr>
              <w:fldChar w:fldCharType="separate"/>
            </w:r>
            <w:r w:rsidRPr="000E21D5" w:rsidR="000E21D5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</w:rPr>
              <w:t xml:space="preserve">1. Grades Distribution </w:t>
            </w:r>
            <w:r w:rsidRPr="000F23D8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lang w:bidi="ar-YE"/>
              </w:rPr>
              <w:fldChar w:fldCharType="end"/>
            </w:r>
          </w:p>
        </w:tc>
        <w:tc>
          <w:tcPr>
            <w:tcW w:w="1473" w:type="dxa"/>
          </w:tcPr>
          <w:p w:rsidRPr="003C2A5E" w:rsidR="008C68BC" w:rsidP="00284171" w:rsidRDefault="00284171" w14:paraId="4969B1C9" w14:textId="2EBCF2ED">
            <w:pPr>
              <w:tabs>
                <w:tab w:val="left" w:pos="567"/>
                <w:tab w:val="center" w:pos="628"/>
              </w:tabs>
              <w:autoSpaceDE w:val="0"/>
              <w:autoSpaceDN w:val="0"/>
              <w:bidi/>
              <w:adjustRightInd w:val="0"/>
              <w:spacing w:line="288" w:lineRule="auto"/>
              <w:jc w:val="center"/>
              <w:textAlignment w:val="center"/>
              <w:rPr>
                <w:rFonts w:cs="DIN NEXT™ ARABIC MEDIUM"/>
                <w:szCs w:val="26"/>
                <w:rtl/>
                <w:lang w:bidi="ar-YE"/>
              </w:rPr>
            </w:pPr>
            <w:r>
              <w:rPr>
                <w:rFonts w:cs="DIN NEXT™ ARABIC MEDIUM"/>
                <w:szCs w:val="26"/>
                <w:lang w:bidi="ar-YE"/>
              </w:rPr>
              <w:t>4</w:t>
            </w:r>
          </w:p>
        </w:tc>
      </w:tr>
      <w:tr w:rsidRPr="00F039E0" w:rsidR="007E2F40" w:rsidTr="00A73FEF" w14:paraId="5610660F" w14:textId="77777777">
        <w:trPr>
          <w:trHeight w:val="60"/>
        </w:trPr>
        <w:tc>
          <w:tcPr>
            <w:tcW w:w="7593" w:type="dxa"/>
          </w:tcPr>
          <w:p w:rsidRPr="000F23D8" w:rsidR="007E2F40" w:rsidP="00A73FEF" w:rsidRDefault="0060691A" w14:paraId="17C6BDA1" w14:textId="0F7F19EF">
            <w:pPr>
              <w:autoSpaceDE w:val="0"/>
              <w:autoSpaceDN w:val="0"/>
              <w:adjustRightInd w:val="0"/>
              <w:spacing w:line="288" w:lineRule="auto"/>
              <w:ind w:left="350"/>
              <w:textAlignment w:val="center"/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rtl/>
                <w:lang w:bidi="ar-YE"/>
              </w:rPr>
            </w:pPr>
            <w:r w:rsidRPr="000F23D8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lang w:bidi="ar-YE"/>
              </w:rPr>
              <w:fldChar w:fldCharType="begin"/>
            </w:r>
            <w:r w:rsidRPr="000F23D8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lang w:bidi="ar-YE"/>
              </w:rPr>
              <w:instrText xml:space="preserve"> REF _Ref115698098 \h  \* MERGEFORMAT </w:instrText>
            </w:r>
            <w:r w:rsidRPr="000F23D8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lang w:bidi="ar-YE"/>
              </w:rPr>
            </w:r>
            <w:r w:rsidRPr="000F23D8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lang w:bidi="ar-YE"/>
              </w:rPr>
              <w:fldChar w:fldCharType="separate"/>
            </w:r>
            <w:r w:rsidRPr="000E21D5" w:rsidR="000E21D5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</w:rPr>
              <w:t xml:space="preserve">2. Comment on Student </w:t>
            </w:r>
            <w:r w:rsidRPr="000F23D8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lang w:bidi="ar-YE"/>
              </w:rPr>
              <w:fldChar w:fldCharType="end"/>
            </w:r>
            <w:r w:rsidR="00A73FEF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lang w:bidi="ar-YE"/>
              </w:rPr>
              <w:t>Grades</w:t>
            </w:r>
          </w:p>
        </w:tc>
        <w:tc>
          <w:tcPr>
            <w:tcW w:w="1473" w:type="dxa"/>
          </w:tcPr>
          <w:p w:rsidRPr="003C2A5E" w:rsidR="007E2F40" w:rsidP="00284171" w:rsidRDefault="00284171" w14:paraId="3E657A44" w14:textId="7723EDBA">
            <w:pPr>
              <w:autoSpaceDE w:val="0"/>
              <w:autoSpaceDN w:val="0"/>
              <w:bidi/>
              <w:adjustRightInd w:val="0"/>
              <w:spacing w:line="288" w:lineRule="auto"/>
              <w:jc w:val="center"/>
              <w:textAlignment w:val="center"/>
              <w:rPr>
                <w:rFonts w:cs="DIN NEXT™ ARABIC MEDIUM"/>
                <w:szCs w:val="26"/>
                <w:rtl/>
                <w:lang w:bidi="ar-YE"/>
              </w:rPr>
            </w:pPr>
            <w:r>
              <w:rPr>
                <w:rFonts w:cs="DIN NEXT™ ARABIC MEDIUM"/>
                <w:szCs w:val="26"/>
                <w:lang w:bidi="ar-YE"/>
              </w:rPr>
              <w:t>4</w:t>
            </w:r>
          </w:p>
        </w:tc>
      </w:tr>
      <w:tr w:rsidRPr="00F039E0" w:rsidR="008C68BC" w:rsidTr="00A73FEF" w14:paraId="3465BF54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</w:trPr>
        <w:tc>
          <w:tcPr>
            <w:tcW w:w="7593" w:type="dxa"/>
          </w:tcPr>
          <w:p w:rsidRPr="003C2A5E" w:rsidR="008C68BC" w:rsidP="000B6A70" w:rsidRDefault="0060691A" w14:paraId="2196A11E" w14:textId="0C759B59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cs="DIN NEXT™ ARABIC MEDIUM"/>
                <w:szCs w:val="26"/>
                <w:rtl/>
                <w:lang w:bidi="ar-YE"/>
              </w:rPr>
            </w:pPr>
            <w:r w:rsidRPr="003C2A5E">
              <w:rPr>
                <w:rFonts w:cs="DIN NEXT™ ARABIC MEDIUM"/>
                <w:szCs w:val="26"/>
                <w:lang w:bidi="ar-YE"/>
              </w:rPr>
              <w:fldChar w:fldCharType="begin"/>
            </w:r>
            <w:r w:rsidRPr="003C2A5E">
              <w:rPr>
                <w:rFonts w:cs="DIN NEXT™ ARABIC MEDIUM"/>
                <w:szCs w:val="26"/>
                <w:lang w:bidi="ar-YE"/>
              </w:rPr>
              <w:instrText xml:space="preserve"> REF _Ref115698109 \h  \* MERGEFORMAT </w:instrText>
            </w:r>
            <w:r w:rsidRPr="003C2A5E">
              <w:rPr>
                <w:rFonts w:cs="DIN NEXT™ ARABIC MEDIUM"/>
                <w:szCs w:val="26"/>
                <w:lang w:bidi="ar-YE"/>
              </w:rPr>
            </w:r>
            <w:r w:rsidRPr="003C2A5E">
              <w:rPr>
                <w:rFonts w:cs="DIN NEXT™ ARABIC MEDIUM"/>
                <w:szCs w:val="26"/>
                <w:lang w:bidi="ar-YE"/>
              </w:rPr>
              <w:fldChar w:fldCharType="separate"/>
            </w:r>
            <w:r w:rsidRPr="000E21D5" w:rsidR="000E21D5">
              <w:rPr>
                <w:rFonts w:cs="DIN NEXT™ ARABIC MEDIUM"/>
                <w:szCs w:val="26"/>
                <w:lang w:bidi="ar-YE"/>
              </w:rPr>
              <w:t>B. Course Learning Outcomes</w:t>
            </w:r>
            <w:r w:rsidRPr="003C2A5E">
              <w:rPr>
                <w:rFonts w:cs="DIN NEXT™ ARABIC MEDIUM"/>
                <w:szCs w:val="26"/>
                <w:lang w:bidi="ar-YE"/>
              </w:rPr>
              <w:fldChar w:fldCharType="end"/>
            </w:r>
          </w:p>
        </w:tc>
        <w:tc>
          <w:tcPr>
            <w:tcW w:w="1473" w:type="dxa"/>
          </w:tcPr>
          <w:p w:rsidRPr="003C2A5E" w:rsidR="008C68BC" w:rsidP="00284171" w:rsidRDefault="00284171" w14:paraId="2AAFC6AE" w14:textId="3E00CDDA">
            <w:pPr>
              <w:autoSpaceDE w:val="0"/>
              <w:autoSpaceDN w:val="0"/>
              <w:bidi/>
              <w:adjustRightInd w:val="0"/>
              <w:spacing w:line="288" w:lineRule="auto"/>
              <w:jc w:val="center"/>
              <w:textAlignment w:val="center"/>
              <w:rPr>
                <w:rFonts w:cs="DIN NEXT™ ARABIC MEDIUM"/>
                <w:szCs w:val="26"/>
                <w:rtl/>
                <w:lang w:bidi="ar-YE"/>
              </w:rPr>
            </w:pPr>
            <w:r>
              <w:rPr>
                <w:rFonts w:cs="DIN NEXT™ ARABIC MEDIUM"/>
                <w:szCs w:val="26"/>
                <w:lang w:bidi="ar-YE"/>
              </w:rPr>
              <w:t>4</w:t>
            </w:r>
          </w:p>
        </w:tc>
      </w:tr>
      <w:tr w:rsidRPr="00F039E0" w:rsidR="007E2F40" w:rsidTr="00A73FEF" w14:paraId="52B7BFD4" w14:textId="77777777">
        <w:trPr>
          <w:trHeight w:val="60"/>
        </w:trPr>
        <w:tc>
          <w:tcPr>
            <w:tcW w:w="7593" w:type="dxa"/>
          </w:tcPr>
          <w:p w:rsidRPr="000F23D8" w:rsidR="007E2F40" w:rsidP="000F23D8" w:rsidRDefault="0060691A" w14:paraId="3E69C33F" w14:textId="2EF5BD60">
            <w:pPr>
              <w:autoSpaceDE w:val="0"/>
              <w:autoSpaceDN w:val="0"/>
              <w:adjustRightInd w:val="0"/>
              <w:spacing w:line="288" w:lineRule="auto"/>
              <w:ind w:left="350"/>
              <w:textAlignment w:val="center"/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rtl/>
                <w:lang w:bidi="ar-YE"/>
              </w:rPr>
            </w:pPr>
            <w:r w:rsidRPr="000F23D8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lang w:bidi="ar-YE"/>
              </w:rPr>
              <w:fldChar w:fldCharType="begin"/>
            </w:r>
            <w:r w:rsidRPr="000F23D8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lang w:bidi="ar-YE"/>
              </w:rPr>
              <w:instrText xml:space="preserve"> REF _Ref115698113 \h  \* MERGEFORMAT </w:instrText>
            </w:r>
            <w:r w:rsidRPr="000F23D8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lang w:bidi="ar-YE"/>
              </w:rPr>
            </w:r>
            <w:r w:rsidRPr="000F23D8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lang w:bidi="ar-YE"/>
              </w:rPr>
              <w:fldChar w:fldCharType="separate"/>
            </w:r>
            <w:r w:rsidRPr="000E21D5" w:rsidR="000E21D5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</w:rPr>
              <w:t>1. Course Learning Outcomes Assessment Results</w:t>
            </w:r>
            <w:r w:rsidRPr="000F23D8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lang w:bidi="ar-YE"/>
              </w:rPr>
              <w:fldChar w:fldCharType="end"/>
            </w:r>
          </w:p>
        </w:tc>
        <w:tc>
          <w:tcPr>
            <w:tcW w:w="1473" w:type="dxa"/>
          </w:tcPr>
          <w:p w:rsidRPr="003C2A5E" w:rsidR="007E2F40" w:rsidP="00284171" w:rsidRDefault="00284171" w14:paraId="7A741788" w14:textId="52D529AF">
            <w:pPr>
              <w:autoSpaceDE w:val="0"/>
              <w:autoSpaceDN w:val="0"/>
              <w:bidi/>
              <w:adjustRightInd w:val="0"/>
              <w:spacing w:line="288" w:lineRule="auto"/>
              <w:jc w:val="center"/>
              <w:textAlignment w:val="center"/>
              <w:rPr>
                <w:rFonts w:cs="DIN NEXT™ ARABIC MEDIUM"/>
                <w:szCs w:val="26"/>
                <w:rtl/>
                <w:lang w:bidi="ar-YE"/>
              </w:rPr>
            </w:pPr>
            <w:r>
              <w:rPr>
                <w:rFonts w:cs="DIN NEXT™ ARABIC MEDIUM"/>
                <w:szCs w:val="26"/>
                <w:lang w:bidi="ar-YE"/>
              </w:rPr>
              <w:t>4</w:t>
            </w:r>
          </w:p>
        </w:tc>
      </w:tr>
      <w:tr w:rsidRPr="00F039E0" w:rsidR="007E2F40" w:rsidTr="00A73FEF" w14:paraId="2E10174C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</w:trPr>
        <w:tc>
          <w:tcPr>
            <w:tcW w:w="7593" w:type="dxa"/>
          </w:tcPr>
          <w:p w:rsidRPr="000F23D8" w:rsidR="007E2F40" w:rsidP="000F23D8" w:rsidRDefault="0060691A" w14:paraId="6E4718EE" w14:textId="10FF2F63">
            <w:pPr>
              <w:autoSpaceDE w:val="0"/>
              <w:autoSpaceDN w:val="0"/>
              <w:adjustRightInd w:val="0"/>
              <w:spacing w:line="288" w:lineRule="auto"/>
              <w:ind w:left="350"/>
              <w:textAlignment w:val="center"/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rtl/>
                <w:lang w:bidi="ar-YE"/>
              </w:rPr>
            </w:pPr>
            <w:r w:rsidRPr="000F23D8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lang w:bidi="ar-YE"/>
              </w:rPr>
              <w:fldChar w:fldCharType="begin"/>
            </w:r>
            <w:r w:rsidRPr="000F23D8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lang w:bidi="ar-YE"/>
              </w:rPr>
              <w:instrText xml:space="preserve"> REF _Ref115698116 \h  \* MERGEFORMAT </w:instrText>
            </w:r>
            <w:r w:rsidRPr="000F23D8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lang w:bidi="ar-YE"/>
              </w:rPr>
            </w:r>
            <w:r w:rsidRPr="000F23D8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lang w:bidi="ar-YE"/>
              </w:rPr>
              <w:fldChar w:fldCharType="separate"/>
            </w:r>
            <w:r w:rsidRPr="000E21D5" w:rsidR="000E21D5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</w:rPr>
              <w:t>2. Recommendations</w:t>
            </w:r>
            <w:r w:rsidRPr="000F23D8">
              <w:rPr>
                <w:rFonts w:ascii="DIN NEXT™ ARABIC REGULAR" w:hAnsi="DIN NEXT™ ARABIC REGULAR" w:cs="DIN NEXT™ ARABIC REGULAR"/>
                <w:color w:val="262626" w:themeColor="text1" w:themeTint="D9"/>
                <w:szCs w:val="26"/>
                <w:lang w:bidi="ar-YE"/>
              </w:rPr>
              <w:fldChar w:fldCharType="end"/>
            </w:r>
          </w:p>
        </w:tc>
        <w:tc>
          <w:tcPr>
            <w:tcW w:w="1473" w:type="dxa"/>
          </w:tcPr>
          <w:p w:rsidRPr="003C2A5E" w:rsidR="007E2F40" w:rsidP="00284171" w:rsidRDefault="00284171" w14:paraId="38945866" w14:textId="75DA92A8">
            <w:pPr>
              <w:autoSpaceDE w:val="0"/>
              <w:autoSpaceDN w:val="0"/>
              <w:bidi/>
              <w:adjustRightInd w:val="0"/>
              <w:spacing w:line="288" w:lineRule="auto"/>
              <w:jc w:val="center"/>
              <w:textAlignment w:val="center"/>
              <w:rPr>
                <w:rFonts w:cs="DIN NEXT™ ARABIC MEDIUM"/>
                <w:szCs w:val="26"/>
                <w:rtl/>
                <w:lang w:bidi="ar-YE"/>
              </w:rPr>
            </w:pPr>
            <w:r>
              <w:rPr>
                <w:rFonts w:cs="DIN NEXT™ ARABIC MEDIUM"/>
                <w:szCs w:val="26"/>
                <w:lang w:bidi="ar-YE"/>
              </w:rPr>
              <w:t>4</w:t>
            </w:r>
          </w:p>
        </w:tc>
      </w:tr>
      <w:tr w:rsidRPr="00F039E0" w:rsidR="008C68BC" w:rsidTr="00A73FEF" w14:paraId="19F0A058" w14:textId="77777777">
        <w:trPr>
          <w:trHeight w:val="60"/>
        </w:trPr>
        <w:tc>
          <w:tcPr>
            <w:tcW w:w="7593" w:type="dxa"/>
          </w:tcPr>
          <w:p w:rsidRPr="003C2A5E" w:rsidR="008C68BC" w:rsidP="000B6A70" w:rsidRDefault="0060691A" w14:paraId="3A5A9B12" w14:textId="380427A7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cs="DIN NEXT™ ARABIC MEDIUM"/>
                <w:szCs w:val="26"/>
                <w:rtl/>
                <w:lang w:bidi="ar-YE"/>
              </w:rPr>
            </w:pPr>
            <w:r w:rsidRPr="003C2A5E">
              <w:rPr>
                <w:rFonts w:cs="DIN NEXT™ ARABIC MEDIUM"/>
                <w:szCs w:val="26"/>
                <w:lang w:bidi="ar-YE"/>
              </w:rPr>
              <w:fldChar w:fldCharType="begin"/>
            </w:r>
            <w:r w:rsidRPr="003C2A5E">
              <w:rPr>
                <w:rFonts w:cs="DIN NEXT™ ARABIC MEDIUM"/>
                <w:szCs w:val="26"/>
                <w:lang w:bidi="ar-YE"/>
              </w:rPr>
              <w:instrText xml:space="preserve"> REF _Ref115698120 \h  \* MERGEFORMAT </w:instrText>
            </w:r>
            <w:r w:rsidRPr="003C2A5E">
              <w:rPr>
                <w:rFonts w:cs="DIN NEXT™ ARABIC MEDIUM"/>
                <w:szCs w:val="26"/>
                <w:lang w:bidi="ar-YE"/>
              </w:rPr>
            </w:r>
            <w:r w:rsidRPr="003C2A5E">
              <w:rPr>
                <w:rFonts w:cs="DIN NEXT™ ARABIC MEDIUM"/>
                <w:szCs w:val="26"/>
                <w:lang w:bidi="ar-YE"/>
              </w:rPr>
              <w:fldChar w:fldCharType="separate"/>
            </w:r>
            <w:r w:rsidRPr="000E21D5" w:rsidR="000E21D5">
              <w:rPr>
                <w:rFonts w:cs="DIN NEXT™ ARABIC MEDIUM"/>
                <w:szCs w:val="26"/>
                <w:lang w:bidi="ar-YE"/>
              </w:rPr>
              <w:t>C. Topics not covered</w:t>
            </w:r>
            <w:r w:rsidRPr="003C2A5E">
              <w:rPr>
                <w:rFonts w:cs="DIN NEXT™ ARABIC MEDIUM"/>
                <w:szCs w:val="26"/>
                <w:lang w:bidi="ar-YE"/>
              </w:rPr>
              <w:fldChar w:fldCharType="end"/>
            </w:r>
          </w:p>
        </w:tc>
        <w:tc>
          <w:tcPr>
            <w:tcW w:w="1473" w:type="dxa"/>
          </w:tcPr>
          <w:p w:rsidRPr="003C2A5E" w:rsidR="008C68BC" w:rsidP="00284171" w:rsidRDefault="00284171" w14:paraId="40FBE0EC" w14:textId="4ACD66D0">
            <w:pPr>
              <w:autoSpaceDE w:val="0"/>
              <w:autoSpaceDN w:val="0"/>
              <w:bidi/>
              <w:adjustRightInd w:val="0"/>
              <w:spacing w:line="288" w:lineRule="auto"/>
              <w:jc w:val="center"/>
              <w:textAlignment w:val="center"/>
              <w:rPr>
                <w:rFonts w:cs="DIN NEXT™ ARABIC MEDIUM"/>
                <w:szCs w:val="26"/>
                <w:rtl/>
                <w:lang w:bidi="ar-YE"/>
              </w:rPr>
            </w:pPr>
            <w:r>
              <w:rPr>
                <w:rFonts w:cs="DIN NEXT™ ARABIC MEDIUM"/>
                <w:szCs w:val="26"/>
                <w:lang w:bidi="ar-YE"/>
              </w:rPr>
              <w:t>5</w:t>
            </w:r>
          </w:p>
        </w:tc>
      </w:tr>
      <w:tr w:rsidRPr="003C2A5E" w:rsidR="007E2F40" w:rsidTr="00A73FEF" w14:paraId="17EE0774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"/>
        </w:trPr>
        <w:tc>
          <w:tcPr>
            <w:tcW w:w="7593" w:type="dxa"/>
          </w:tcPr>
          <w:p w:rsidRPr="003C2A5E" w:rsidR="007E2F40" w:rsidP="007E2F40" w:rsidRDefault="003C2A5E" w14:paraId="5CE95BCE" w14:textId="685ABE98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cs="DIN NEXT™ ARABIC MEDIUM"/>
                <w:szCs w:val="26"/>
                <w:lang w:bidi="ar-YE"/>
              </w:rPr>
            </w:pPr>
            <w:r>
              <w:rPr>
                <w:rFonts w:cs="DIN NEXT™ ARABIC MEDIUM"/>
                <w:szCs w:val="26"/>
                <w:lang w:bidi="ar-YE"/>
              </w:rPr>
              <w:fldChar w:fldCharType="begin"/>
            </w:r>
            <w:r>
              <w:rPr>
                <w:rFonts w:cs="DIN NEXT™ ARABIC MEDIUM"/>
                <w:szCs w:val="26"/>
                <w:lang w:bidi="ar-YE"/>
              </w:rPr>
              <w:instrText xml:space="preserve"> REF _Ref115698246 \h  \* MERGEFORMAT </w:instrText>
            </w:r>
            <w:r>
              <w:rPr>
                <w:rFonts w:cs="DIN NEXT™ ARABIC MEDIUM"/>
                <w:szCs w:val="26"/>
                <w:lang w:bidi="ar-YE"/>
              </w:rPr>
            </w:r>
            <w:r>
              <w:rPr>
                <w:rFonts w:cs="DIN NEXT™ ARABIC MEDIUM"/>
                <w:szCs w:val="26"/>
                <w:lang w:bidi="ar-YE"/>
              </w:rPr>
              <w:fldChar w:fldCharType="separate"/>
            </w:r>
            <w:r w:rsidRPr="000E21D5" w:rsidR="000E21D5">
              <w:rPr>
                <w:rFonts w:cs="DIN NEXT™ ARABIC MEDIUM"/>
                <w:szCs w:val="26"/>
                <w:lang w:bidi="ar-YE"/>
              </w:rPr>
              <w:t>D. Course Improvement Plan</w:t>
            </w:r>
            <w:r>
              <w:rPr>
                <w:rFonts w:cs="DIN NEXT™ ARABIC MEDIUM"/>
                <w:szCs w:val="26"/>
                <w:lang w:bidi="ar-YE"/>
              </w:rPr>
              <w:fldChar w:fldCharType="end"/>
            </w:r>
          </w:p>
        </w:tc>
        <w:tc>
          <w:tcPr>
            <w:tcW w:w="1473" w:type="dxa"/>
          </w:tcPr>
          <w:p w:rsidRPr="003C2A5E" w:rsidR="007E2F40" w:rsidP="00284171" w:rsidRDefault="00284171" w14:paraId="7F73C8DF" w14:textId="36FADA7D">
            <w:pPr>
              <w:autoSpaceDE w:val="0"/>
              <w:autoSpaceDN w:val="0"/>
              <w:bidi/>
              <w:adjustRightInd w:val="0"/>
              <w:spacing w:line="288" w:lineRule="auto"/>
              <w:jc w:val="center"/>
              <w:textAlignment w:val="center"/>
              <w:rPr>
                <w:rFonts w:cs="DIN NEXT™ ARABIC MEDIUM"/>
                <w:szCs w:val="26"/>
                <w:lang w:bidi="ar-YE"/>
              </w:rPr>
            </w:pPr>
            <w:r>
              <w:rPr>
                <w:rFonts w:cs="DIN NEXT™ ARABIC MEDIUM"/>
                <w:szCs w:val="26"/>
                <w:lang w:bidi="ar-YE"/>
              </w:rPr>
              <w:t>5</w:t>
            </w:r>
          </w:p>
        </w:tc>
      </w:tr>
    </w:tbl>
    <w:p w:rsidR="008C68BC" w:rsidP="008C68BC" w:rsidRDefault="008C68BC" w14:paraId="3F4404F2" w14:textId="77777777">
      <w:pPr>
        <w:pStyle w:val="BasicParagraph"/>
        <w:spacing w:after="567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:rsidR="008C68BC" w:rsidP="005419F6" w:rsidRDefault="008C68BC" w14:paraId="2ED5EE7E" w14:textId="4FECE126">
      <w:pPr>
        <w:rPr>
          <w:sz w:val="32"/>
          <w:szCs w:val="32"/>
        </w:rPr>
      </w:pPr>
    </w:p>
    <w:p w:rsidR="008C68BC" w:rsidP="005419F6" w:rsidRDefault="008C68BC" w14:paraId="4D865348" w14:textId="3535E140">
      <w:pPr>
        <w:rPr>
          <w:sz w:val="32"/>
          <w:szCs w:val="32"/>
        </w:rPr>
      </w:pPr>
    </w:p>
    <w:p w:rsidR="008C68BC" w:rsidP="005419F6" w:rsidRDefault="008C68BC" w14:paraId="6F0F23E5" w14:textId="32E10B9E">
      <w:pPr>
        <w:rPr>
          <w:sz w:val="32"/>
          <w:szCs w:val="32"/>
        </w:rPr>
      </w:pPr>
    </w:p>
    <w:p w:rsidR="008C68BC" w:rsidP="005419F6" w:rsidRDefault="008C68BC" w14:paraId="7E8776F3" w14:textId="2DEB3E37">
      <w:pPr>
        <w:rPr>
          <w:sz w:val="32"/>
          <w:szCs w:val="32"/>
        </w:rPr>
      </w:pPr>
    </w:p>
    <w:p w:rsidR="008C68BC" w:rsidP="005419F6" w:rsidRDefault="008C68BC" w14:paraId="34BE9A39" w14:textId="0F2F592C">
      <w:pPr>
        <w:rPr>
          <w:sz w:val="32"/>
          <w:szCs w:val="32"/>
        </w:rPr>
      </w:pPr>
    </w:p>
    <w:p w:rsidR="008C68BC" w:rsidP="005419F6" w:rsidRDefault="008C68BC" w14:paraId="267CA602" w14:textId="16F956F9">
      <w:pPr>
        <w:rPr>
          <w:sz w:val="32"/>
          <w:szCs w:val="32"/>
        </w:rPr>
      </w:pPr>
    </w:p>
    <w:p w:rsidR="008C68BC" w:rsidP="005419F6" w:rsidRDefault="008C68BC" w14:paraId="768A436E" w14:textId="3149BCE9">
      <w:pPr>
        <w:rPr>
          <w:sz w:val="32"/>
          <w:szCs w:val="32"/>
        </w:rPr>
      </w:pPr>
    </w:p>
    <w:p w:rsidR="00B01484" w:rsidP="002A638C" w:rsidRDefault="00B01484" w14:paraId="4022934A" w14:textId="669D9A02">
      <w:pPr>
        <w:rPr>
          <w:rFonts w:ascii="DIN NEXT™ ARABIC BOLD" w:hAnsi="DIN NEXT™ ARABIC BOLD" w:cs="DIN NEXT™ ARABIC BOLD"/>
          <w:color w:val="4C3D8E"/>
          <w:sz w:val="32"/>
          <w:szCs w:val="32"/>
          <w:rtl/>
        </w:rPr>
      </w:pPr>
    </w:p>
    <w:p w:rsidR="00A73FEF" w:rsidP="002A638C" w:rsidRDefault="00A73FEF" w14:paraId="472A2408" w14:textId="77777777">
      <w:pPr>
        <w:rPr>
          <w:rFonts w:ascii="DIN NEXT™ ARABIC BOLD" w:hAnsi="DIN NEXT™ ARABIC BOLD" w:cs="DIN NEXT™ ARABIC BOLD"/>
          <w:color w:val="4C3D8E"/>
          <w:sz w:val="32"/>
          <w:szCs w:val="32"/>
        </w:rPr>
      </w:pPr>
    </w:p>
    <w:p w:rsidRPr="00F9176E" w:rsidR="00256F95" w:rsidP="002A638C" w:rsidRDefault="00C81CB5" w14:paraId="24B3675F" w14:textId="5A63C251">
      <w:pPr>
        <w:pStyle w:val="Heading1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bookmarkStart w:name="_Ref115698087" w:id="0"/>
      <w:r w:rsidRPr="00C81CB5">
        <w:rPr>
          <w:rFonts w:ascii="DIN NEXT™ ARABIC BOLD" w:hAnsi="DIN NEXT™ ARABIC BOLD" w:cs="DIN NEXT™ ARABIC BOLD"/>
          <w:color w:val="4C3D8E"/>
        </w:rPr>
        <w:lastRenderedPageBreak/>
        <w:t>A. Student Results</w:t>
      </w:r>
      <w:bookmarkEnd w:id="0"/>
    </w:p>
    <w:p w:rsidR="00A73FEF" w:rsidP="00A73FEF" w:rsidRDefault="00A73FEF" w14:paraId="73F7A581" w14:textId="503A4210">
      <w:pPr>
        <w:pStyle w:val="Heading2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</w:pPr>
      <w:r>
        <w:rPr>
          <w:rStyle w:val="a"/>
          <w:rFonts w:hint="cs" w:ascii="DIN NEXT™ ARABIC BOLD" w:hAnsi="DIN NEXT™ ARABIC BOLD" w:cs="DIN NEXT™ ARABIC BOLD"/>
          <w:color w:val="52B5C2"/>
          <w:sz w:val="28"/>
          <w:szCs w:val="28"/>
          <w:rtl/>
          <w:lang w:bidi="ar-YE"/>
        </w:rPr>
        <w:t>1</w:t>
      </w:r>
      <w:r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  <w:t>. Grade Distribution</w:t>
      </w:r>
    </w:p>
    <w:tbl>
      <w:tblPr>
        <w:tblStyle w:val="TableGrid"/>
        <w:tblW w:w="9667" w:type="dxa"/>
        <w:jc w:val="center"/>
        <w:tblCellSpacing w:w="7" w:type="dxa"/>
        <w:tblBorders>
          <w:top w:val="single" w:color="FFFFFF" w:themeColor="background1" w:sz="2" w:space="0"/>
          <w:left w:val="single" w:color="FFFFFF" w:themeColor="background1" w:sz="2" w:space="0"/>
          <w:bottom w:val="single" w:color="FFFFFF" w:themeColor="background1" w:sz="2" w:space="0"/>
          <w:right w:val="single" w:color="FFFFFF" w:themeColor="background1" w:sz="2" w:space="0"/>
          <w:insideH w:val="single" w:color="FFFFFF" w:themeColor="background1" w:sz="2" w:space="0"/>
          <w:insideV w:val="single" w:color="FFFFFF" w:themeColor="background1" w:sz="2" w:space="0"/>
        </w:tblBorders>
        <w:tblLayout w:type="fixed"/>
        <w:tblLook w:val="04A0" w:firstRow="1" w:lastRow="0" w:firstColumn="1" w:lastColumn="0" w:noHBand="0" w:noVBand="1"/>
      </w:tblPr>
      <w:tblGrid>
        <w:gridCol w:w="1331"/>
        <w:gridCol w:w="553"/>
        <w:gridCol w:w="553"/>
        <w:gridCol w:w="554"/>
        <w:gridCol w:w="554"/>
        <w:gridCol w:w="556"/>
        <w:gridCol w:w="554"/>
        <w:gridCol w:w="554"/>
        <w:gridCol w:w="490"/>
        <w:gridCol w:w="455"/>
        <w:gridCol w:w="593"/>
        <w:gridCol w:w="659"/>
        <w:gridCol w:w="564"/>
        <w:gridCol w:w="564"/>
        <w:gridCol w:w="501"/>
        <w:gridCol w:w="632"/>
      </w:tblGrid>
      <w:tr w:rsidRPr="001F2297" w:rsidR="001F2297" w:rsidTr="001D1F8E" w14:paraId="78CDE1BF" w14:textId="77777777">
        <w:trPr>
          <w:trHeight w:val="354"/>
          <w:tblHeader/>
          <w:tblCellSpacing w:w="7" w:type="dxa"/>
          <w:jc w:val="center"/>
        </w:trPr>
        <w:tc>
          <w:tcPr>
            <w:tcW w:w="1310" w:type="dxa"/>
            <w:vMerge w:val="restart"/>
            <w:shd w:val="clear" w:color="auto" w:fill="4C3D8E"/>
            <w:vAlign w:val="center"/>
          </w:tcPr>
          <w:p w:rsidRPr="001F2297" w:rsidR="001F2297" w:rsidP="00C81CB5" w:rsidRDefault="001F2297" w14:paraId="1295E80B" w14:textId="77777777">
            <w:pPr>
              <w:spacing w:line="276" w:lineRule="auto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</w:p>
        </w:tc>
        <w:tc>
          <w:tcPr>
            <w:tcW w:w="4809" w:type="dxa"/>
            <w:gridSpan w:val="9"/>
            <w:shd w:val="clear" w:color="auto" w:fill="4C3D8E"/>
            <w:vAlign w:val="center"/>
          </w:tcPr>
          <w:p w:rsidRPr="001F2297" w:rsidR="001F2297" w:rsidP="00C81CB5" w:rsidRDefault="001D1F8E" w14:paraId="1BF39C14" w14:textId="46B75046">
            <w:pPr>
              <w:spacing w:line="276" w:lineRule="auto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1D1F8E">
              <w:rPr>
                <w:rFonts w:ascii="DIN NEXT™ ARABIC MEDIUM" w:hAnsi="DIN NEXT™ ARABIC MEDIUM" w:cs="DIN NEXT™ ARABIC MEDIUM"/>
                <w:color w:val="FFFFFF" w:themeColor="background1"/>
              </w:rPr>
              <w:t>Grades</w:t>
            </w:r>
          </w:p>
        </w:tc>
        <w:tc>
          <w:tcPr>
            <w:tcW w:w="3492" w:type="dxa"/>
            <w:gridSpan w:val="6"/>
            <w:shd w:val="clear" w:color="auto" w:fill="4C3D8E"/>
            <w:vAlign w:val="center"/>
          </w:tcPr>
          <w:p w:rsidRPr="001F2297" w:rsidR="001F2297" w:rsidP="00C81CB5" w:rsidRDefault="001D1F8E" w14:paraId="6BB779F0" w14:textId="30BDDF30">
            <w:pPr>
              <w:spacing w:line="276" w:lineRule="auto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1D1F8E"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  <w:t>Status Distributions</w:t>
            </w:r>
          </w:p>
        </w:tc>
      </w:tr>
      <w:tr w:rsidRPr="001F2297" w:rsidR="001D1F8E" w:rsidTr="00001D76" w14:paraId="6B107AF5" w14:textId="77777777">
        <w:trPr>
          <w:cantSplit/>
          <w:trHeight w:val="1134"/>
          <w:tblHeader/>
          <w:tblCellSpacing w:w="7" w:type="dxa"/>
          <w:jc w:val="center"/>
        </w:trPr>
        <w:tc>
          <w:tcPr>
            <w:tcW w:w="1310" w:type="dxa"/>
            <w:vMerge/>
            <w:shd w:val="clear" w:color="auto" w:fill="4C3D8E"/>
            <w:vAlign w:val="center"/>
          </w:tcPr>
          <w:p w:rsidRPr="001F2297" w:rsidR="001D1F8E" w:rsidP="001D1F8E" w:rsidRDefault="001D1F8E" w14:paraId="0D5A5C71" w14:textId="77777777">
            <w:pPr>
              <w:spacing w:line="276" w:lineRule="auto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</w:p>
        </w:tc>
        <w:tc>
          <w:tcPr>
            <w:tcW w:w="539" w:type="dxa"/>
            <w:shd w:val="clear" w:color="auto" w:fill="9498CB"/>
            <w:vAlign w:val="center"/>
          </w:tcPr>
          <w:p w:rsidRPr="001D1F8E" w:rsidR="001D1F8E" w:rsidP="001D1F8E" w:rsidRDefault="001D1F8E" w14:paraId="5E991EDC" w14:textId="261956B6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</w:rPr>
            </w:pPr>
            <w:r w:rsidRPr="001D1F8E">
              <w:rPr>
                <w:rFonts w:ascii="DIN NEXT™ ARABIC LIGHT" w:hAnsi="DIN NEXT™ ARABIC LIGHT" w:cs="DIN NEXT™ ARABIC LIGHT"/>
                <w:color w:val="FFFFFF" w:themeColor="background1"/>
              </w:rPr>
              <w:t>A+</w:t>
            </w:r>
          </w:p>
        </w:tc>
        <w:tc>
          <w:tcPr>
            <w:tcW w:w="539" w:type="dxa"/>
            <w:shd w:val="clear" w:color="auto" w:fill="9498CB"/>
            <w:vAlign w:val="center"/>
          </w:tcPr>
          <w:p w:rsidRPr="001D1F8E" w:rsidR="001D1F8E" w:rsidP="001D1F8E" w:rsidRDefault="001D1F8E" w14:paraId="3341C686" w14:textId="34EF7B1E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</w:rPr>
            </w:pPr>
            <w:r w:rsidRPr="001D1F8E">
              <w:rPr>
                <w:rFonts w:ascii="DIN NEXT™ ARABIC LIGHT" w:hAnsi="DIN NEXT™ ARABIC LIGHT" w:cs="DIN NEXT™ ARABIC LIGHT"/>
                <w:color w:val="FFFFFF" w:themeColor="background1"/>
              </w:rPr>
              <w:t>A</w:t>
            </w:r>
          </w:p>
        </w:tc>
        <w:tc>
          <w:tcPr>
            <w:tcW w:w="540" w:type="dxa"/>
            <w:shd w:val="clear" w:color="auto" w:fill="9498CB"/>
            <w:vAlign w:val="center"/>
          </w:tcPr>
          <w:p w:rsidRPr="001D1F8E" w:rsidR="001D1F8E" w:rsidP="001D1F8E" w:rsidRDefault="001D1F8E" w14:paraId="7D69CC08" w14:textId="25629A96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</w:rPr>
            </w:pPr>
            <w:r w:rsidRPr="001D1F8E">
              <w:rPr>
                <w:rFonts w:ascii="DIN NEXT™ ARABIC LIGHT" w:hAnsi="DIN NEXT™ ARABIC LIGHT" w:cs="DIN NEXT™ ARABIC LIGHT"/>
                <w:color w:val="FFFFFF" w:themeColor="background1"/>
              </w:rPr>
              <w:t>B+</w:t>
            </w:r>
          </w:p>
        </w:tc>
        <w:tc>
          <w:tcPr>
            <w:tcW w:w="540" w:type="dxa"/>
            <w:shd w:val="clear" w:color="auto" w:fill="9498CB"/>
            <w:vAlign w:val="center"/>
          </w:tcPr>
          <w:p w:rsidRPr="001D1F8E" w:rsidR="001D1F8E" w:rsidP="001D1F8E" w:rsidRDefault="001D1F8E" w14:paraId="5EC54870" w14:textId="3DAFC8A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</w:rPr>
            </w:pPr>
            <w:r w:rsidRPr="001D1F8E">
              <w:rPr>
                <w:rFonts w:ascii="DIN NEXT™ ARABIC LIGHT" w:hAnsi="DIN NEXT™ ARABIC LIGHT" w:cs="DIN NEXT™ ARABIC LIGHT"/>
                <w:color w:val="FFFFFF" w:themeColor="background1"/>
              </w:rPr>
              <w:t>B</w:t>
            </w:r>
          </w:p>
        </w:tc>
        <w:tc>
          <w:tcPr>
            <w:tcW w:w="542" w:type="dxa"/>
            <w:shd w:val="clear" w:color="auto" w:fill="9498CB"/>
            <w:vAlign w:val="center"/>
          </w:tcPr>
          <w:p w:rsidRPr="001D1F8E" w:rsidR="001D1F8E" w:rsidP="001D1F8E" w:rsidRDefault="001D1F8E" w14:paraId="5178E281" w14:textId="029E2E1F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</w:rPr>
            </w:pPr>
            <w:r w:rsidRPr="001D1F8E">
              <w:rPr>
                <w:rFonts w:ascii="DIN NEXT™ ARABIC LIGHT" w:hAnsi="DIN NEXT™ ARABIC LIGHT" w:cs="DIN NEXT™ ARABIC LIGHT"/>
                <w:color w:val="FFFFFF" w:themeColor="background1"/>
              </w:rPr>
              <w:t>C+</w:t>
            </w:r>
          </w:p>
        </w:tc>
        <w:tc>
          <w:tcPr>
            <w:tcW w:w="540" w:type="dxa"/>
            <w:shd w:val="clear" w:color="auto" w:fill="9498CB"/>
            <w:vAlign w:val="center"/>
          </w:tcPr>
          <w:p w:rsidRPr="001D1F8E" w:rsidR="001D1F8E" w:rsidP="001D1F8E" w:rsidRDefault="001D1F8E" w14:paraId="25964555" w14:textId="2B4F5E9B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rtl/>
              </w:rPr>
            </w:pPr>
            <w:r w:rsidRPr="001D1F8E">
              <w:rPr>
                <w:rFonts w:ascii="DIN NEXT™ ARABIC LIGHT" w:hAnsi="DIN NEXT™ ARABIC LIGHT" w:cs="DIN NEXT™ ARABIC LIGHT"/>
                <w:color w:val="FFFFFF" w:themeColor="background1"/>
              </w:rPr>
              <w:t>C</w:t>
            </w:r>
          </w:p>
        </w:tc>
        <w:tc>
          <w:tcPr>
            <w:tcW w:w="540" w:type="dxa"/>
            <w:shd w:val="clear" w:color="auto" w:fill="9498CB"/>
            <w:vAlign w:val="center"/>
          </w:tcPr>
          <w:p w:rsidRPr="001D1F8E" w:rsidR="001D1F8E" w:rsidP="001D1F8E" w:rsidRDefault="001D1F8E" w14:paraId="10EE98E3" w14:textId="08DFF2ED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</w:rPr>
            </w:pPr>
            <w:r w:rsidRPr="001D1F8E">
              <w:rPr>
                <w:rFonts w:ascii="DIN NEXT™ ARABIC LIGHT" w:hAnsi="DIN NEXT™ ARABIC LIGHT" w:cs="DIN NEXT™ ARABIC LIGHT"/>
                <w:color w:val="FFFFFF" w:themeColor="background1"/>
              </w:rPr>
              <w:t>D+</w:t>
            </w:r>
          </w:p>
        </w:tc>
        <w:tc>
          <w:tcPr>
            <w:tcW w:w="476" w:type="dxa"/>
            <w:shd w:val="clear" w:color="auto" w:fill="9498CB"/>
            <w:vAlign w:val="center"/>
          </w:tcPr>
          <w:p w:rsidRPr="001D1F8E" w:rsidR="001D1F8E" w:rsidP="001D1F8E" w:rsidRDefault="001D1F8E" w14:paraId="2C6BE920" w14:textId="0093378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</w:rPr>
            </w:pPr>
            <w:r w:rsidRPr="001D1F8E">
              <w:rPr>
                <w:rFonts w:ascii="DIN NEXT™ ARABIC LIGHT" w:hAnsi="DIN NEXT™ ARABIC LIGHT" w:cs="DIN NEXT™ ARABIC LIGHT"/>
                <w:color w:val="FFFFFF" w:themeColor="background1"/>
              </w:rPr>
              <w:t>D</w:t>
            </w:r>
          </w:p>
        </w:tc>
        <w:tc>
          <w:tcPr>
            <w:tcW w:w="441" w:type="dxa"/>
            <w:shd w:val="clear" w:color="auto" w:fill="9498CB"/>
            <w:vAlign w:val="center"/>
          </w:tcPr>
          <w:p w:rsidRPr="001D1F8E" w:rsidR="001D1F8E" w:rsidP="001D1F8E" w:rsidRDefault="001D1F8E" w14:paraId="42DB2DFE" w14:textId="07EDFA4A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  <w:color w:val="FFFFFF" w:themeColor="background1"/>
              </w:rPr>
            </w:pPr>
            <w:r w:rsidRPr="001D1F8E">
              <w:rPr>
                <w:rFonts w:ascii="DIN NEXT™ ARABIC LIGHT" w:hAnsi="DIN NEXT™ ARABIC LIGHT" w:cs="DIN NEXT™ ARABIC LIGHT"/>
                <w:color w:val="FFFFFF" w:themeColor="background1"/>
              </w:rPr>
              <w:t>F</w:t>
            </w:r>
          </w:p>
        </w:tc>
        <w:tc>
          <w:tcPr>
            <w:tcW w:w="579" w:type="dxa"/>
            <w:shd w:val="clear" w:color="auto" w:fill="9498CB"/>
            <w:textDirection w:val="btLr"/>
            <w:vAlign w:val="center"/>
          </w:tcPr>
          <w:p w:rsidRPr="002E343C" w:rsidR="001D1F8E" w:rsidP="001D1F8E" w:rsidRDefault="001D1F8E" w14:paraId="6D803A0B" w14:textId="6EDAD1D6">
            <w:pPr>
              <w:spacing w:line="276" w:lineRule="auto"/>
              <w:ind w:left="113" w:right="113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6"/>
                <w:szCs w:val="16"/>
              </w:rPr>
            </w:pPr>
            <w:r w:rsidRPr="002E343C">
              <w:rPr>
                <w:rFonts w:ascii="DIN NEXT™ ARABIC LIGHT" w:hAnsi="DIN NEXT™ ARABIC LIGHT" w:cs="DIN NEXT™ ARABIC LIGHT"/>
                <w:color w:val="FFFFFF" w:themeColor="background1"/>
                <w:sz w:val="16"/>
                <w:szCs w:val="16"/>
              </w:rPr>
              <w:t>Denied Entry</w:t>
            </w:r>
          </w:p>
        </w:tc>
        <w:tc>
          <w:tcPr>
            <w:tcW w:w="645" w:type="dxa"/>
            <w:shd w:val="clear" w:color="auto" w:fill="9498CB"/>
            <w:textDirection w:val="btLr"/>
            <w:vAlign w:val="center"/>
          </w:tcPr>
          <w:p w:rsidRPr="002E343C" w:rsidR="001D1F8E" w:rsidP="001D1F8E" w:rsidRDefault="001D1F8E" w14:paraId="6B3FB0DA" w14:textId="2F2EA74D">
            <w:pPr>
              <w:spacing w:line="276" w:lineRule="auto"/>
              <w:ind w:left="113" w:right="113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6"/>
                <w:szCs w:val="16"/>
              </w:rPr>
            </w:pPr>
            <w:r w:rsidRPr="002E343C">
              <w:rPr>
                <w:rFonts w:ascii="DIN NEXT™ ARABIC LIGHT" w:hAnsi="DIN NEXT™ ARABIC LIGHT" w:cs="DIN NEXT™ ARABIC LIGHT"/>
                <w:color w:val="FFFFFF" w:themeColor="background1"/>
                <w:sz w:val="16"/>
                <w:szCs w:val="16"/>
              </w:rPr>
              <w:t>In Progress</w:t>
            </w:r>
          </w:p>
        </w:tc>
        <w:tc>
          <w:tcPr>
            <w:tcW w:w="550" w:type="dxa"/>
            <w:shd w:val="clear" w:color="auto" w:fill="9498CB"/>
            <w:textDirection w:val="btLr"/>
            <w:vAlign w:val="center"/>
          </w:tcPr>
          <w:p w:rsidRPr="002E343C" w:rsidR="001D1F8E" w:rsidP="001D1F8E" w:rsidRDefault="001D1F8E" w14:paraId="05709AF4" w14:textId="26B77DF8">
            <w:pPr>
              <w:spacing w:line="276" w:lineRule="auto"/>
              <w:ind w:left="113" w:right="113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6"/>
                <w:szCs w:val="16"/>
              </w:rPr>
            </w:pPr>
            <w:r w:rsidRPr="002E343C">
              <w:rPr>
                <w:rFonts w:ascii="DIN NEXT™ ARABIC LIGHT" w:hAnsi="DIN NEXT™ ARABIC LIGHT" w:cs="DIN NEXT™ ARABIC LIGHT"/>
                <w:color w:val="FFFFFF" w:themeColor="background1"/>
                <w:sz w:val="16"/>
                <w:szCs w:val="16"/>
              </w:rPr>
              <w:t>Incomplete</w:t>
            </w:r>
          </w:p>
        </w:tc>
        <w:tc>
          <w:tcPr>
            <w:tcW w:w="550" w:type="dxa"/>
            <w:shd w:val="clear" w:color="auto" w:fill="9498CB"/>
            <w:textDirection w:val="btLr"/>
            <w:vAlign w:val="center"/>
          </w:tcPr>
          <w:p w:rsidRPr="002E343C" w:rsidR="001D1F8E" w:rsidP="001D1F8E" w:rsidRDefault="001D1F8E" w14:paraId="4BF52A94" w14:textId="089B04D6">
            <w:pPr>
              <w:spacing w:line="276" w:lineRule="auto"/>
              <w:ind w:left="113" w:right="113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6"/>
                <w:szCs w:val="16"/>
              </w:rPr>
            </w:pPr>
            <w:r w:rsidRPr="002E343C">
              <w:rPr>
                <w:rFonts w:ascii="DIN NEXT™ ARABIC LIGHT" w:hAnsi="DIN NEXT™ ARABIC LIGHT" w:cs="DIN NEXT™ ARABIC LIGHT"/>
                <w:color w:val="FFFFFF" w:themeColor="background1"/>
                <w:sz w:val="16"/>
                <w:szCs w:val="16"/>
              </w:rPr>
              <w:t>Pass</w:t>
            </w:r>
          </w:p>
        </w:tc>
        <w:tc>
          <w:tcPr>
            <w:tcW w:w="487" w:type="dxa"/>
            <w:shd w:val="clear" w:color="auto" w:fill="9498CB"/>
            <w:textDirection w:val="btLr"/>
            <w:vAlign w:val="center"/>
          </w:tcPr>
          <w:p w:rsidRPr="002E343C" w:rsidR="001D1F8E" w:rsidP="001D1F8E" w:rsidRDefault="001D1F8E" w14:paraId="176F427D" w14:textId="50B3BA55">
            <w:pPr>
              <w:spacing w:line="276" w:lineRule="auto"/>
              <w:ind w:left="113" w:right="113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6"/>
                <w:szCs w:val="16"/>
              </w:rPr>
            </w:pPr>
            <w:r w:rsidRPr="002E343C">
              <w:rPr>
                <w:rFonts w:ascii="DIN NEXT™ ARABIC LIGHT" w:hAnsi="DIN NEXT™ ARABIC LIGHT" w:cs="DIN NEXT™ ARABIC LIGHT"/>
                <w:color w:val="FFFFFF" w:themeColor="background1"/>
                <w:sz w:val="16"/>
                <w:szCs w:val="16"/>
              </w:rPr>
              <w:t>Fail</w:t>
            </w:r>
          </w:p>
        </w:tc>
        <w:tc>
          <w:tcPr>
            <w:tcW w:w="611" w:type="dxa"/>
            <w:shd w:val="clear" w:color="auto" w:fill="9498CB"/>
            <w:textDirection w:val="btLr"/>
            <w:vAlign w:val="center"/>
          </w:tcPr>
          <w:p w:rsidRPr="002E343C" w:rsidR="001D1F8E" w:rsidP="001D1F8E" w:rsidRDefault="001D1F8E" w14:paraId="22567D45" w14:textId="13E783DB">
            <w:pPr>
              <w:ind w:left="113" w:right="113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16"/>
                <w:szCs w:val="16"/>
              </w:rPr>
            </w:pPr>
            <w:r w:rsidRPr="002E343C">
              <w:rPr>
                <w:rFonts w:ascii="DIN NEXT™ ARABIC LIGHT" w:hAnsi="DIN NEXT™ ARABIC LIGHT" w:cs="DIN NEXT™ ARABIC LIGHT"/>
                <w:color w:val="FFFFFF" w:themeColor="background1"/>
                <w:sz w:val="16"/>
                <w:szCs w:val="16"/>
              </w:rPr>
              <w:t>Withdrawn</w:t>
            </w:r>
          </w:p>
        </w:tc>
      </w:tr>
      <w:tr w:rsidRPr="001F2297" w:rsidR="005F57A5" w:rsidTr="001D1F8E" w14:paraId="2072044B" w14:textId="77777777">
        <w:trPr>
          <w:trHeight w:val="454"/>
          <w:tblCellSpacing w:w="7" w:type="dxa"/>
          <w:jc w:val="center"/>
        </w:trPr>
        <w:tc>
          <w:tcPr>
            <w:tcW w:w="1310" w:type="dxa"/>
            <w:shd w:val="clear" w:color="auto" w:fill="4C3D8E"/>
            <w:vAlign w:val="center"/>
          </w:tcPr>
          <w:p w:rsidRPr="001D1F8E" w:rsidR="001F2297" w:rsidP="001D1F8E" w:rsidRDefault="001D1F8E" w14:paraId="724A005D" w14:textId="23283533">
            <w:pPr>
              <w:spacing w:line="276" w:lineRule="auto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</w:rPr>
            </w:pPr>
            <w:r w:rsidRPr="001D1F8E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</w:rPr>
              <w:t>Number of Students</w:t>
            </w:r>
          </w:p>
        </w:tc>
        <w:tc>
          <w:tcPr>
            <w:tcW w:w="539" w:type="dxa"/>
            <w:shd w:val="clear" w:color="auto" w:fill="F2F2F2" w:themeFill="background1" w:themeFillShade="F2"/>
            <w:vAlign w:val="center"/>
          </w:tcPr>
          <w:p w:rsidRPr="001F2297" w:rsidR="001F2297" w:rsidP="00C81CB5" w:rsidRDefault="001F2297" w14:paraId="1BFCD743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39" w:type="dxa"/>
            <w:shd w:val="clear" w:color="auto" w:fill="F2F2F2" w:themeFill="background1" w:themeFillShade="F2"/>
            <w:vAlign w:val="center"/>
          </w:tcPr>
          <w:p w:rsidRPr="001F2297" w:rsidR="001F2297" w:rsidP="00C81CB5" w:rsidRDefault="001F2297" w14:paraId="4DDAF955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:rsidRPr="001F2297" w:rsidR="001F2297" w:rsidP="00C81CB5" w:rsidRDefault="001F2297" w14:paraId="649C2378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  <w:lang w:bidi="ar-EG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:rsidRPr="001F2297" w:rsidR="001F2297" w:rsidP="00C81CB5" w:rsidRDefault="001F2297" w14:paraId="55099A85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42" w:type="dxa"/>
            <w:shd w:val="clear" w:color="auto" w:fill="F2F2F2" w:themeFill="background1" w:themeFillShade="F2"/>
            <w:vAlign w:val="center"/>
          </w:tcPr>
          <w:p w:rsidRPr="001F2297" w:rsidR="001F2297" w:rsidP="00C81CB5" w:rsidRDefault="001F2297" w14:paraId="6C79B7AE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:rsidRPr="001F2297" w:rsidR="001F2297" w:rsidP="00C81CB5" w:rsidRDefault="001F2297" w14:paraId="14888679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:rsidRPr="001F2297" w:rsidR="001F2297" w:rsidP="00C81CB5" w:rsidRDefault="001F2297" w14:paraId="549B97F6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476" w:type="dxa"/>
            <w:shd w:val="clear" w:color="auto" w:fill="F2F2F2" w:themeFill="background1" w:themeFillShade="F2"/>
            <w:vAlign w:val="center"/>
          </w:tcPr>
          <w:p w:rsidRPr="001F2297" w:rsidR="001F2297" w:rsidP="00C81CB5" w:rsidRDefault="001F2297" w14:paraId="7021A78F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:rsidRPr="001F2297" w:rsidR="001F2297" w:rsidP="00C81CB5" w:rsidRDefault="001F2297" w14:paraId="56260811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79" w:type="dxa"/>
            <w:shd w:val="clear" w:color="auto" w:fill="F2F2F2" w:themeFill="background1" w:themeFillShade="F2"/>
            <w:vAlign w:val="center"/>
          </w:tcPr>
          <w:p w:rsidRPr="001F2297" w:rsidR="001F2297" w:rsidP="00C81CB5" w:rsidRDefault="001F2297" w14:paraId="0C105C68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  <w:b/>
                <w:bCs/>
              </w:rPr>
            </w:pPr>
          </w:p>
        </w:tc>
        <w:tc>
          <w:tcPr>
            <w:tcW w:w="645" w:type="dxa"/>
            <w:shd w:val="clear" w:color="auto" w:fill="F2F2F2" w:themeFill="background1" w:themeFillShade="F2"/>
            <w:vAlign w:val="center"/>
          </w:tcPr>
          <w:p w:rsidRPr="001F2297" w:rsidR="001F2297" w:rsidP="00C81CB5" w:rsidRDefault="001F2297" w14:paraId="6AB5A84B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  <w:b/>
                <w:bCs/>
              </w:rPr>
            </w:pPr>
          </w:p>
        </w:tc>
        <w:tc>
          <w:tcPr>
            <w:tcW w:w="550" w:type="dxa"/>
            <w:shd w:val="clear" w:color="auto" w:fill="F2F2F2" w:themeFill="background1" w:themeFillShade="F2"/>
            <w:vAlign w:val="center"/>
          </w:tcPr>
          <w:p w:rsidRPr="001F2297" w:rsidR="001F2297" w:rsidP="00C81CB5" w:rsidRDefault="001F2297" w14:paraId="56062D05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  <w:b/>
                <w:bCs/>
              </w:rPr>
            </w:pPr>
          </w:p>
        </w:tc>
        <w:tc>
          <w:tcPr>
            <w:tcW w:w="550" w:type="dxa"/>
            <w:shd w:val="clear" w:color="auto" w:fill="F2F2F2" w:themeFill="background1" w:themeFillShade="F2"/>
            <w:vAlign w:val="center"/>
          </w:tcPr>
          <w:p w:rsidRPr="001F2297" w:rsidR="001F2297" w:rsidP="00C81CB5" w:rsidRDefault="001F2297" w14:paraId="45FA089C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  <w:b/>
                <w:bCs/>
              </w:rPr>
            </w:pPr>
          </w:p>
        </w:tc>
        <w:tc>
          <w:tcPr>
            <w:tcW w:w="487" w:type="dxa"/>
            <w:shd w:val="clear" w:color="auto" w:fill="F2F2F2" w:themeFill="background1" w:themeFillShade="F2"/>
            <w:vAlign w:val="center"/>
          </w:tcPr>
          <w:p w:rsidRPr="001F2297" w:rsidR="001F2297" w:rsidP="00C81CB5" w:rsidRDefault="001F2297" w14:paraId="242922D0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  <w:b/>
                <w:bCs/>
              </w:rPr>
            </w:pPr>
          </w:p>
        </w:tc>
        <w:tc>
          <w:tcPr>
            <w:tcW w:w="611" w:type="dxa"/>
            <w:shd w:val="clear" w:color="auto" w:fill="F2F2F2" w:themeFill="background1" w:themeFillShade="F2"/>
            <w:vAlign w:val="center"/>
          </w:tcPr>
          <w:p w:rsidRPr="001F2297" w:rsidR="001F2297" w:rsidP="00C81CB5" w:rsidRDefault="001F2297" w14:paraId="59294CBE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  <w:b/>
                <w:bCs/>
              </w:rPr>
            </w:pPr>
          </w:p>
        </w:tc>
      </w:tr>
      <w:tr w:rsidRPr="001F2297" w:rsidR="005F57A5" w:rsidTr="001D1F8E" w14:paraId="52305F7A" w14:textId="77777777">
        <w:trPr>
          <w:trHeight w:val="454"/>
          <w:tblCellSpacing w:w="7" w:type="dxa"/>
          <w:jc w:val="center"/>
        </w:trPr>
        <w:tc>
          <w:tcPr>
            <w:tcW w:w="1310" w:type="dxa"/>
            <w:shd w:val="clear" w:color="auto" w:fill="4C3D8E"/>
            <w:vAlign w:val="center"/>
          </w:tcPr>
          <w:p w:rsidRPr="001D1F8E" w:rsidR="001F2297" w:rsidP="00C81CB5" w:rsidRDefault="001D1F8E" w14:paraId="511B80F8" w14:textId="5BFA3512">
            <w:pPr>
              <w:spacing w:line="276" w:lineRule="auto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</w:rPr>
            </w:pPr>
            <w:r w:rsidRPr="001D1F8E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</w:rPr>
              <w:t>Percentage</w:t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Pr="001F2297" w:rsidR="001F2297" w:rsidP="00C81CB5" w:rsidRDefault="001F2297" w14:paraId="272F8E20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Pr="001F2297" w:rsidR="001F2297" w:rsidP="00C81CB5" w:rsidRDefault="001F2297" w14:paraId="666C27E8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Pr="001F2297" w:rsidR="001F2297" w:rsidP="00C81CB5" w:rsidRDefault="001F2297" w14:paraId="5E43D7A8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Pr="001F2297" w:rsidR="001F2297" w:rsidP="00C81CB5" w:rsidRDefault="001F2297" w14:paraId="6BB522D8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42" w:type="dxa"/>
            <w:shd w:val="clear" w:color="auto" w:fill="D9D9D9" w:themeFill="background1" w:themeFillShade="D9"/>
            <w:vAlign w:val="center"/>
          </w:tcPr>
          <w:p w:rsidRPr="001F2297" w:rsidR="001F2297" w:rsidP="00C81CB5" w:rsidRDefault="001F2297" w14:paraId="1F069801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Pr="001F2297" w:rsidR="001F2297" w:rsidP="00C81CB5" w:rsidRDefault="001F2297" w14:paraId="5B02289E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Pr="001F2297" w:rsidR="001F2297" w:rsidP="00C81CB5" w:rsidRDefault="001F2297" w14:paraId="7CDD0F75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476" w:type="dxa"/>
            <w:shd w:val="clear" w:color="auto" w:fill="D9D9D9" w:themeFill="background1" w:themeFillShade="D9"/>
            <w:vAlign w:val="center"/>
          </w:tcPr>
          <w:p w:rsidRPr="001F2297" w:rsidR="001F2297" w:rsidP="00C81CB5" w:rsidRDefault="001F2297" w14:paraId="47A70872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441" w:type="dxa"/>
            <w:shd w:val="clear" w:color="auto" w:fill="D9D9D9" w:themeFill="background1" w:themeFillShade="D9"/>
            <w:vAlign w:val="center"/>
          </w:tcPr>
          <w:p w:rsidRPr="001F2297" w:rsidR="001F2297" w:rsidP="00C81CB5" w:rsidRDefault="001F2297" w14:paraId="6DFBCA83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79" w:type="dxa"/>
            <w:shd w:val="clear" w:color="auto" w:fill="D9D9D9" w:themeFill="background1" w:themeFillShade="D9"/>
            <w:vAlign w:val="center"/>
          </w:tcPr>
          <w:p w:rsidRPr="001F2297" w:rsidR="001F2297" w:rsidP="00C81CB5" w:rsidRDefault="001F2297" w14:paraId="6F950045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:rsidRPr="001F2297" w:rsidR="001F2297" w:rsidP="00C81CB5" w:rsidRDefault="001F2297" w14:paraId="42383A7F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Pr="001F2297" w:rsidR="001F2297" w:rsidP="00C81CB5" w:rsidRDefault="001F2297" w14:paraId="0228F57A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Pr="001F2297" w:rsidR="001F2297" w:rsidP="00C81CB5" w:rsidRDefault="001F2297" w14:paraId="785E0CE7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:rsidRPr="001F2297" w:rsidR="001F2297" w:rsidP="00C81CB5" w:rsidRDefault="001F2297" w14:paraId="4B21F3FA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  <w:vAlign w:val="center"/>
          </w:tcPr>
          <w:p w:rsidRPr="001F2297" w:rsidR="001F2297" w:rsidP="00C81CB5" w:rsidRDefault="001F2297" w14:paraId="7099AA8A" w14:textId="77777777">
            <w:pPr>
              <w:spacing w:line="276" w:lineRule="auto"/>
              <w:jc w:val="center"/>
              <w:rPr>
                <w:rFonts w:ascii="DIN NEXT™ ARABIC LIGHT" w:hAnsi="DIN NEXT™ ARABIC LIGHT" w:cs="DIN NEXT™ ARABIC LIGHT"/>
              </w:rPr>
            </w:pPr>
          </w:p>
        </w:tc>
      </w:tr>
    </w:tbl>
    <w:p w:rsidR="001F2297" w:rsidP="00A73FEF" w:rsidRDefault="0000034A" w14:paraId="504F7059" w14:textId="7C4B1640">
      <w:pPr>
        <w:autoSpaceDE w:val="0"/>
        <w:autoSpaceDN w:val="0"/>
        <w:bidi/>
        <w:adjustRightInd w:val="0"/>
        <w:spacing w:after="170" w:line="288" w:lineRule="auto"/>
        <w:jc w:val="right"/>
        <w:textAlignment w:val="center"/>
        <w:rPr>
          <w:rStyle w:val="a"/>
          <w:rFonts w:ascii="DIN NEXT™ ARABIC BOLD" w:hAnsi="DIN NEXT™ ARABIC BOLD" w:cs="DIN NEXT™ ARABIC BOLD"/>
          <w:color w:val="000000" w:themeColor="text1"/>
          <w:sz w:val="24"/>
          <w:szCs w:val="24"/>
          <w:lang w:bidi="ar-YE"/>
        </w:rPr>
      </w:pPr>
      <w:r w:rsidRPr="00351E79">
        <w:rPr>
          <w:rStyle w:val="a"/>
          <w:rFonts w:ascii="DIN NEXT™ ARABIC BOLD" w:hAnsi="DIN NEXT™ ARABIC BOLD" w:cs="DIN NEXT™ ARABIC BOLD"/>
          <w:color w:val="000000" w:themeColor="text1"/>
          <w:sz w:val="24"/>
          <w:szCs w:val="24"/>
          <w:lang w:bidi="ar-YE"/>
        </w:rPr>
        <w:t xml:space="preserve">Average </w:t>
      </w:r>
      <w:r w:rsidR="00A73FEF">
        <w:rPr>
          <w:rStyle w:val="a"/>
          <w:rFonts w:ascii="DIN NEXT™ ARABIC BOLD" w:hAnsi="DIN NEXT™ ARABIC BOLD" w:cs="DIN NEXT™ ARABIC BOLD"/>
          <w:color w:val="000000" w:themeColor="text1"/>
          <w:sz w:val="24"/>
          <w:szCs w:val="24"/>
          <w:lang w:bidi="ar-YE"/>
        </w:rPr>
        <w:t>of</w:t>
      </w:r>
      <w:r w:rsidRPr="00351E79">
        <w:rPr>
          <w:rStyle w:val="a"/>
          <w:rFonts w:ascii="DIN NEXT™ ARABIC BOLD" w:hAnsi="DIN NEXT™ ARABIC BOLD" w:cs="DIN NEXT™ ARABIC BOLD"/>
          <w:color w:val="000000" w:themeColor="text1"/>
          <w:sz w:val="24"/>
          <w:szCs w:val="24"/>
          <w:lang w:bidi="ar-YE"/>
        </w:rPr>
        <w:t xml:space="preserve"> the course from the grades: </w:t>
      </w:r>
    </w:p>
    <w:p w:rsidRPr="00351E79" w:rsidR="00A73FEF" w:rsidP="00A73FEF" w:rsidRDefault="00A73FEF" w14:paraId="79E01CB0" w14:textId="77777777">
      <w:pPr>
        <w:autoSpaceDE w:val="0"/>
        <w:autoSpaceDN w:val="0"/>
        <w:bidi/>
        <w:adjustRightInd w:val="0"/>
        <w:spacing w:after="170" w:line="288" w:lineRule="auto"/>
        <w:jc w:val="right"/>
        <w:textAlignment w:val="center"/>
        <w:rPr>
          <w:rStyle w:val="a"/>
          <w:rFonts w:ascii="DIN NEXT™ ARABIC BOLD" w:hAnsi="DIN NEXT™ ARABIC BOLD" w:cs="DIN NEXT™ ARABIC BOLD"/>
          <w:color w:val="000000" w:themeColor="text1"/>
          <w:sz w:val="24"/>
          <w:szCs w:val="24"/>
          <w:rtl/>
          <w:lang w:bidi="ar-YE"/>
        </w:rPr>
      </w:pPr>
    </w:p>
    <w:p w:rsidR="002E343C" w:rsidP="00A73FEF" w:rsidRDefault="004E172A" w14:paraId="6B454905" w14:textId="0E3D4900">
      <w:pPr>
        <w:pStyle w:val="Heading2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</w:pPr>
      <w:bookmarkStart w:name="_Ref115698098" w:id="1"/>
      <w:r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  <w:t>2</w:t>
      </w:r>
      <w:r w:rsidRPr="002E343C" w:rsidR="002E343C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  <w:t xml:space="preserve">. Comment on Student </w:t>
      </w:r>
      <w:bookmarkEnd w:id="1"/>
      <w:r w:rsidR="00A73FEF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  <w:t>Grades</w:t>
      </w:r>
    </w:p>
    <w:p w:rsidR="003A4ABD" w:rsidP="002E343C" w:rsidRDefault="002E343C" w14:paraId="096921D3" w14:textId="7841EF33">
      <w:pPr>
        <w:autoSpaceDE w:val="0"/>
        <w:autoSpaceDN w:val="0"/>
        <w:adjustRightInd w:val="0"/>
        <w:spacing w:after="170" w:line="288" w:lineRule="auto"/>
        <w:textAlignment w:val="center"/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</w:pPr>
      <w:r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>(</w:t>
      </w:r>
      <w:r w:rsidRPr="002E343C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>Including special factors (if any) affecting the results</w:t>
      </w:r>
      <w:r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>)</w:t>
      </w:r>
    </w:p>
    <w:p w:rsidR="00010A33" w:rsidP="002E343C" w:rsidRDefault="00010A33" w14:paraId="148269A5" w14:textId="77777777">
      <w:pPr>
        <w:autoSpaceDE w:val="0"/>
        <w:autoSpaceDN w:val="0"/>
        <w:adjustRightInd w:val="0"/>
        <w:spacing w:after="170" w:line="288" w:lineRule="auto"/>
        <w:textAlignment w:val="center"/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</w:pPr>
    </w:p>
    <w:p w:rsidRPr="005F57A5" w:rsidR="004F50F1" w:rsidP="004F50F1" w:rsidRDefault="004F50F1" w14:paraId="3FABD138" w14:textId="7777777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6"/>
          <w:szCs w:val="16"/>
          <w:rtl/>
          <w:lang w:bidi="ar-EG"/>
        </w:rPr>
      </w:pPr>
    </w:p>
    <w:p w:rsidRPr="00F9176E" w:rsidR="002E343C" w:rsidP="002A638C" w:rsidRDefault="00120180" w14:paraId="79CF45FB" w14:textId="34AD0F96">
      <w:pPr>
        <w:pStyle w:val="Heading1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bookmarkStart w:name="_Ref115698109" w:id="2"/>
      <w:r>
        <w:rPr>
          <w:rFonts w:ascii="DIN NEXT™ ARABIC BOLD" w:hAnsi="DIN NEXT™ ARABIC BOLD" w:cs="DIN NEXT™ ARABIC BOLD"/>
          <w:color w:val="4C3D8E"/>
        </w:rPr>
        <w:t>B</w:t>
      </w:r>
      <w:r w:rsidRPr="00C81CB5" w:rsidR="002E343C">
        <w:rPr>
          <w:rFonts w:ascii="DIN NEXT™ ARABIC BOLD" w:hAnsi="DIN NEXT™ ARABIC BOLD" w:cs="DIN NEXT™ ARABIC BOLD"/>
          <w:color w:val="4C3D8E"/>
        </w:rPr>
        <w:t xml:space="preserve">. </w:t>
      </w:r>
      <w:r w:rsidRPr="00120180">
        <w:rPr>
          <w:rFonts w:ascii="DIN NEXT™ ARABIC BOLD" w:hAnsi="DIN NEXT™ ARABIC BOLD" w:cs="DIN NEXT™ ARABIC BOLD"/>
          <w:color w:val="4C3D8E"/>
        </w:rPr>
        <w:t>Course Learning Outcomes</w:t>
      </w:r>
      <w:bookmarkEnd w:id="2"/>
    </w:p>
    <w:p w:rsidR="002E343C" w:rsidP="002A638C" w:rsidRDefault="004E172A" w14:paraId="00AAD8E1" w14:textId="704068E7">
      <w:pPr>
        <w:pStyle w:val="Heading2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</w:pPr>
      <w:bookmarkStart w:name="_Ref115698113" w:id="3"/>
      <w:r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  <w:t>1</w:t>
      </w:r>
      <w:r w:rsidRPr="00C81CB5" w:rsidR="002E343C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  <w:t xml:space="preserve">. </w:t>
      </w:r>
      <w:r w:rsidRPr="00120180" w:rsidR="00120180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  <w:t>Course Learning Outcomes Assessment Results</w:t>
      </w:r>
      <w:bookmarkEnd w:id="3"/>
    </w:p>
    <w:tbl>
      <w:tblPr>
        <w:tblW w:w="9573" w:type="dxa"/>
        <w:jc w:val="center"/>
        <w:tblCellSpacing w:w="7" w:type="dxa"/>
        <w:tblBorders>
          <w:top w:val="single" w:color="FFFFFF" w:themeColor="background1" w:sz="2" w:space="0"/>
          <w:left w:val="single" w:color="FFFFFF" w:themeColor="background1" w:sz="2" w:space="0"/>
          <w:bottom w:val="single" w:color="FFFFFF" w:themeColor="background1" w:sz="2" w:space="0"/>
          <w:right w:val="single" w:color="FFFFFF" w:themeColor="background1" w:sz="2" w:space="0"/>
          <w:insideH w:val="single" w:color="FFFFFF" w:themeColor="background1" w:sz="2" w:space="0"/>
          <w:insideV w:val="single" w:color="FFFFFF" w:themeColor="background1" w:sz="2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99"/>
        <w:gridCol w:w="900"/>
        <w:gridCol w:w="1227"/>
        <w:gridCol w:w="1067"/>
        <w:gridCol w:w="1068"/>
        <w:gridCol w:w="2344"/>
      </w:tblGrid>
      <w:tr w:rsidRPr="00807650" w:rsidR="00807650" w:rsidTr="00A73FEF" w14:paraId="493C9918" w14:textId="77777777">
        <w:trPr>
          <w:trHeight w:val="507"/>
          <w:tblHeader/>
          <w:tblCellSpacing w:w="7" w:type="dxa"/>
          <w:jc w:val="center"/>
        </w:trPr>
        <w:tc>
          <w:tcPr>
            <w:tcW w:w="2946" w:type="dxa"/>
            <w:gridSpan w:val="2"/>
            <w:vMerge w:val="restart"/>
            <w:shd w:val="clear" w:color="auto" w:fill="4C3D8E"/>
            <w:vAlign w:val="center"/>
          </w:tcPr>
          <w:p w:rsidRPr="00120180" w:rsidR="00120180" w:rsidRDefault="00120180" w14:paraId="54638593" w14:textId="72054D8B">
            <w:pPr>
              <w:spacing w:after="0" w:line="240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</w:pPr>
            <w:r w:rsidRPr="0012018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 xml:space="preserve">Course </w:t>
            </w:r>
            <w:r w:rsidR="00A8142C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>L</w:t>
            </w:r>
            <w:r w:rsidRPr="00120180" w:rsidR="00A8142C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 xml:space="preserve">earning </w:t>
            </w:r>
            <w:r w:rsidRPr="0012018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>Outcomes</w:t>
            </w:r>
          </w:p>
          <w:p w:rsidRPr="00807650" w:rsidR="00807650" w:rsidP="00120180" w:rsidRDefault="00120180" w14:paraId="22799823" w14:textId="0908323F">
            <w:pPr>
              <w:spacing w:after="0" w:line="240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</w:pPr>
            <w:r w:rsidRPr="0012018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>(CLOs)</w:t>
            </w:r>
          </w:p>
        </w:tc>
        <w:tc>
          <w:tcPr>
            <w:tcW w:w="886" w:type="dxa"/>
            <w:vMerge w:val="restart"/>
            <w:shd w:val="clear" w:color="auto" w:fill="4C3D8E"/>
            <w:vAlign w:val="center"/>
          </w:tcPr>
          <w:p w:rsidRPr="00807650" w:rsidR="00807650" w:rsidP="00120180" w:rsidRDefault="00A73FEF" w14:paraId="2DCE3B20" w14:textId="3CF72797">
            <w:pPr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</w:pPr>
            <w:r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 xml:space="preserve">Related </w:t>
            </w:r>
            <w:r w:rsidRPr="00120180" w:rsidR="0012018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>PLOs Code</w:t>
            </w:r>
          </w:p>
        </w:tc>
        <w:tc>
          <w:tcPr>
            <w:tcW w:w="1213" w:type="dxa"/>
            <w:vMerge w:val="restart"/>
            <w:shd w:val="clear" w:color="auto" w:fill="4C3D8E"/>
            <w:vAlign w:val="center"/>
          </w:tcPr>
          <w:p w:rsidRPr="00807650" w:rsidR="00807650" w:rsidP="00120180" w:rsidRDefault="00120180" w14:paraId="5BBF0E3E" w14:textId="6D6468D4">
            <w:pPr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</w:rPr>
            </w:pPr>
            <w:r w:rsidRPr="00120180">
              <w:rPr>
                <w:rFonts w:ascii="DIN NEXT™ ARABIC REGULAR" w:hAnsi="DIN NEXT™ ARABIC REGULAR" w:cs="DIN NEXT™ ARABIC REGULAR"/>
                <w:color w:val="FFFFFF" w:themeColor="background1"/>
                <w:sz w:val="18"/>
                <w:szCs w:val="18"/>
              </w:rPr>
              <w:t>Assessment Methods</w:t>
            </w:r>
          </w:p>
        </w:tc>
        <w:tc>
          <w:tcPr>
            <w:tcW w:w="2121" w:type="dxa"/>
            <w:gridSpan w:val="2"/>
            <w:shd w:val="clear" w:color="auto" w:fill="4C3D8E"/>
            <w:vAlign w:val="center"/>
          </w:tcPr>
          <w:p w:rsidRPr="00807650" w:rsidR="00807650" w:rsidP="00120180" w:rsidRDefault="00120180" w14:paraId="4B9255A3" w14:textId="67473C14">
            <w:pPr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12018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Assessment Results</w:t>
            </w:r>
          </w:p>
        </w:tc>
        <w:tc>
          <w:tcPr>
            <w:tcW w:w="2323" w:type="dxa"/>
            <w:vMerge w:val="restart"/>
            <w:shd w:val="clear" w:color="auto" w:fill="4C3D8E"/>
            <w:vAlign w:val="center"/>
          </w:tcPr>
          <w:p w:rsidRPr="00120180" w:rsidR="00120180" w:rsidP="00120180" w:rsidRDefault="00120180" w14:paraId="7C6A2441" w14:textId="77777777">
            <w:pPr>
              <w:spacing w:after="0" w:line="240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12018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Comment on</w:t>
            </w:r>
          </w:p>
          <w:p w:rsidRPr="00807650" w:rsidR="00807650" w:rsidP="00120180" w:rsidRDefault="00120180" w14:paraId="47EC2462" w14:textId="0EFDD018">
            <w:pPr>
              <w:spacing w:after="0" w:line="240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12018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Assessment Results</w:t>
            </w:r>
          </w:p>
        </w:tc>
      </w:tr>
      <w:tr w:rsidRPr="00807650" w:rsidR="00807650" w:rsidTr="00A73FEF" w14:paraId="4EB83307" w14:textId="77777777">
        <w:trPr>
          <w:trHeight w:val="266"/>
          <w:tblHeader/>
          <w:tblCellSpacing w:w="7" w:type="dxa"/>
          <w:jc w:val="center"/>
        </w:trPr>
        <w:tc>
          <w:tcPr>
            <w:tcW w:w="2946" w:type="dxa"/>
            <w:gridSpan w:val="2"/>
            <w:vMerge/>
            <w:shd w:val="clear" w:color="auto" w:fill="DBDBDB" w:themeFill="accent3" w:themeFillTint="66"/>
          </w:tcPr>
          <w:p w:rsidRPr="00807650" w:rsidR="00807650" w:rsidP="00120180" w:rsidRDefault="00807650" w14:paraId="34CA1139" w14:textId="77777777">
            <w:pPr>
              <w:spacing w:after="0" w:line="276" w:lineRule="auto"/>
              <w:jc w:val="center"/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886" w:type="dxa"/>
            <w:vMerge/>
            <w:shd w:val="clear" w:color="auto" w:fill="DBDBDB" w:themeFill="accent3" w:themeFillTint="66"/>
          </w:tcPr>
          <w:p w:rsidRPr="00807650" w:rsidR="00807650" w:rsidP="00120180" w:rsidRDefault="00807650" w14:paraId="470399F0" w14:textId="77777777">
            <w:pPr>
              <w:spacing w:after="0"/>
              <w:jc w:val="center"/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0"/>
                <w:szCs w:val="20"/>
                <w:rtl/>
              </w:rPr>
            </w:pPr>
          </w:p>
        </w:tc>
        <w:tc>
          <w:tcPr>
            <w:tcW w:w="1213" w:type="dxa"/>
            <w:vMerge/>
            <w:shd w:val="clear" w:color="auto" w:fill="DBDBDB" w:themeFill="accent3" w:themeFillTint="66"/>
          </w:tcPr>
          <w:p w:rsidRPr="00807650" w:rsidR="00807650" w:rsidP="00120180" w:rsidRDefault="00807650" w14:paraId="70356B0B" w14:textId="77777777">
            <w:pPr>
              <w:spacing w:after="0"/>
              <w:jc w:val="center"/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0"/>
                <w:szCs w:val="20"/>
                <w:rtl/>
              </w:rPr>
            </w:pPr>
          </w:p>
        </w:tc>
        <w:tc>
          <w:tcPr>
            <w:tcW w:w="1053" w:type="dxa"/>
            <w:shd w:val="clear" w:color="auto" w:fill="9498CB"/>
            <w:vAlign w:val="center"/>
          </w:tcPr>
          <w:p w:rsidRPr="00284171" w:rsidR="00807650" w:rsidP="00120180" w:rsidRDefault="00394F02" w14:paraId="4C58838D" w14:textId="287743E9">
            <w:pPr>
              <w:spacing w:after="0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  <w:rtl/>
              </w:rPr>
            </w:pPr>
            <w:r w:rsidRPr="00284171"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  <w:t>Targeted Level</w:t>
            </w:r>
          </w:p>
        </w:tc>
        <w:tc>
          <w:tcPr>
            <w:tcW w:w="1054" w:type="dxa"/>
            <w:shd w:val="clear" w:color="auto" w:fill="9498CB"/>
            <w:vAlign w:val="center"/>
          </w:tcPr>
          <w:p w:rsidRPr="00284171" w:rsidR="00807650" w:rsidP="00120180" w:rsidRDefault="00120180" w14:paraId="7ABB8A1E" w14:textId="6668839F">
            <w:pPr>
              <w:spacing w:after="0"/>
              <w:jc w:val="center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  <w:rtl/>
                <w:lang w:bidi="ar-EG"/>
              </w:rPr>
            </w:pPr>
            <w:r w:rsidRPr="00284171"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  <w:lang w:bidi="ar-EG"/>
              </w:rPr>
              <w:t>Actual Level</w:t>
            </w:r>
          </w:p>
        </w:tc>
        <w:tc>
          <w:tcPr>
            <w:tcW w:w="2323" w:type="dxa"/>
            <w:vMerge/>
            <w:shd w:val="clear" w:color="auto" w:fill="DBDBDB" w:themeFill="accent3" w:themeFillTint="66"/>
            <w:vAlign w:val="center"/>
          </w:tcPr>
          <w:p w:rsidRPr="00807650" w:rsidR="00807650" w:rsidP="00120180" w:rsidRDefault="00807650" w14:paraId="07AE8F32" w14:textId="77777777">
            <w:pPr>
              <w:spacing w:after="0" w:line="276" w:lineRule="auto"/>
              <w:jc w:val="center"/>
              <w:rPr>
                <w:rFonts w:ascii="DIN NEXT™ ARABIC LIGHT" w:hAnsi="DIN NEXT™ ARABIC LIGHT" w:cs="DIN NEXT™ ARABIC LIGHT"/>
                <w:b/>
                <w:bCs/>
                <w:color w:val="525252" w:themeColor="accent3" w:themeShade="80"/>
                <w:sz w:val="20"/>
                <w:szCs w:val="20"/>
              </w:rPr>
            </w:pPr>
          </w:p>
        </w:tc>
      </w:tr>
      <w:tr w:rsidRPr="00807650" w:rsidR="00807650" w:rsidTr="00120180" w14:paraId="18CE39BD" w14:textId="77777777">
        <w:trPr>
          <w:tblCellSpacing w:w="7" w:type="dxa"/>
          <w:jc w:val="center"/>
        </w:trPr>
        <w:tc>
          <w:tcPr>
            <w:tcW w:w="547" w:type="dxa"/>
            <w:shd w:val="clear" w:color="auto" w:fill="52B5C2"/>
            <w:vAlign w:val="center"/>
          </w:tcPr>
          <w:p w:rsidRPr="00807650" w:rsidR="00807650" w:rsidP="00120180" w:rsidRDefault="00807650" w14:paraId="0B8A606C" w14:textId="77777777">
            <w:pPr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>1</w:t>
            </w:r>
          </w:p>
        </w:tc>
        <w:tc>
          <w:tcPr>
            <w:tcW w:w="8984" w:type="dxa"/>
            <w:gridSpan w:val="6"/>
            <w:shd w:val="clear" w:color="auto" w:fill="52B5C2"/>
          </w:tcPr>
          <w:p w:rsidRPr="00807650" w:rsidR="00807650" w:rsidP="00120180" w:rsidRDefault="00120180" w14:paraId="56A1D0A5" w14:textId="4A82D96B">
            <w:pPr>
              <w:spacing w:after="0" w:line="276" w:lineRule="auto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12018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Knowledge and Understanding:</w:t>
            </w:r>
          </w:p>
        </w:tc>
      </w:tr>
      <w:tr w:rsidRPr="00807650" w:rsidR="00807650" w:rsidTr="00A73FEF" w14:paraId="31639330" w14:textId="77777777">
        <w:trPr>
          <w:tblCellSpacing w:w="7" w:type="dxa"/>
          <w:jc w:val="center"/>
        </w:trPr>
        <w:tc>
          <w:tcPr>
            <w:tcW w:w="547" w:type="dxa"/>
            <w:shd w:val="clear" w:color="auto" w:fill="9498CB"/>
            <w:vAlign w:val="center"/>
          </w:tcPr>
          <w:p w:rsidRPr="00807650" w:rsidR="00807650" w:rsidP="00120180" w:rsidRDefault="00807650" w14:paraId="3A89BB70" w14:textId="77777777">
            <w:pPr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1.1</w:t>
            </w:r>
          </w:p>
        </w:tc>
        <w:tc>
          <w:tcPr>
            <w:tcW w:w="2385" w:type="dxa"/>
            <w:shd w:val="clear" w:color="auto" w:fill="F2F2F2" w:themeFill="background1" w:themeFillShade="F2"/>
          </w:tcPr>
          <w:p w:rsidRPr="00807650" w:rsidR="00807650" w:rsidP="00120180" w:rsidRDefault="00807650" w14:paraId="50E87EDE" w14:textId="77777777">
            <w:pPr>
              <w:spacing w:after="0"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86" w:type="dxa"/>
            <w:shd w:val="clear" w:color="auto" w:fill="F2F2F2" w:themeFill="background1" w:themeFillShade="F2"/>
          </w:tcPr>
          <w:p w:rsidRPr="00807650" w:rsidR="00807650" w:rsidP="00120180" w:rsidRDefault="00807650" w14:paraId="0257F9EC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213" w:type="dxa"/>
            <w:shd w:val="clear" w:color="auto" w:fill="F2F2F2" w:themeFill="background1" w:themeFillShade="F2"/>
          </w:tcPr>
          <w:p w:rsidRPr="00807650" w:rsidR="00807650" w:rsidP="00120180" w:rsidRDefault="00807650" w14:paraId="041B7C19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F2F2F2" w:themeFill="background1" w:themeFillShade="F2"/>
          </w:tcPr>
          <w:p w:rsidRPr="00807650" w:rsidR="00807650" w:rsidP="00120180" w:rsidRDefault="00807650" w14:paraId="2D7488C0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F2F2F2" w:themeFill="background1" w:themeFillShade="F2"/>
          </w:tcPr>
          <w:p w:rsidRPr="00807650" w:rsidR="00807650" w:rsidP="00120180" w:rsidRDefault="00807650" w14:paraId="6AAF0B06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323" w:type="dxa"/>
            <w:shd w:val="clear" w:color="auto" w:fill="F2F2F2" w:themeFill="background1" w:themeFillShade="F2"/>
          </w:tcPr>
          <w:p w:rsidRPr="00807650" w:rsidR="00807650" w:rsidP="00120180" w:rsidRDefault="00807650" w14:paraId="5846DB9A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</w:tr>
      <w:tr w:rsidRPr="00807650" w:rsidR="00807650" w:rsidTr="00A73FEF" w14:paraId="1C473C63" w14:textId="77777777">
        <w:trPr>
          <w:tblCellSpacing w:w="7" w:type="dxa"/>
          <w:jc w:val="center"/>
        </w:trPr>
        <w:tc>
          <w:tcPr>
            <w:tcW w:w="547" w:type="dxa"/>
            <w:shd w:val="clear" w:color="auto" w:fill="9498CB"/>
            <w:vAlign w:val="center"/>
          </w:tcPr>
          <w:p w:rsidRPr="00807650" w:rsidR="00807650" w:rsidP="00120180" w:rsidRDefault="00807650" w14:paraId="54127606" w14:textId="77777777">
            <w:pPr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1.2</w:t>
            </w:r>
          </w:p>
        </w:tc>
        <w:tc>
          <w:tcPr>
            <w:tcW w:w="2385" w:type="dxa"/>
            <w:shd w:val="clear" w:color="auto" w:fill="D9D9D9" w:themeFill="background1" w:themeFillShade="D9"/>
          </w:tcPr>
          <w:p w:rsidRPr="00807650" w:rsidR="00807650" w:rsidP="00120180" w:rsidRDefault="00807650" w14:paraId="634698FF" w14:textId="77777777">
            <w:pPr>
              <w:spacing w:after="0"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D9D9D9" w:themeFill="background1" w:themeFillShade="D9"/>
          </w:tcPr>
          <w:p w:rsidRPr="00807650" w:rsidR="00807650" w:rsidP="00120180" w:rsidRDefault="00807650" w14:paraId="26686028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213" w:type="dxa"/>
            <w:shd w:val="clear" w:color="auto" w:fill="D9D9D9" w:themeFill="background1" w:themeFillShade="D9"/>
          </w:tcPr>
          <w:p w:rsidRPr="00807650" w:rsidR="00807650" w:rsidP="00120180" w:rsidRDefault="00807650" w14:paraId="0D3D9921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D9D9D9" w:themeFill="background1" w:themeFillShade="D9"/>
          </w:tcPr>
          <w:p w:rsidRPr="00807650" w:rsidR="00807650" w:rsidP="00120180" w:rsidRDefault="00807650" w14:paraId="0F283C1E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D9D9D9" w:themeFill="background1" w:themeFillShade="D9"/>
          </w:tcPr>
          <w:p w:rsidRPr="00807650" w:rsidR="00807650" w:rsidP="00120180" w:rsidRDefault="00807650" w14:paraId="1596F60F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323" w:type="dxa"/>
            <w:shd w:val="clear" w:color="auto" w:fill="D9D9D9" w:themeFill="background1" w:themeFillShade="D9"/>
          </w:tcPr>
          <w:p w:rsidRPr="00807650" w:rsidR="00807650" w:rsidP="00120180" w:rsidRDefault="00807650" w14:paraId="5B6A68E7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</w:tr>
      <w:tr w:rsidRPr="00807650" w:rsidR="00807650" w:rsidTr="00A73FEF" w14:paraId="34C32888" w14:textId="77777777">
        <w:trPr>
          <w:tblCellSpacing w:w="7" w:type="dxa"/>
          <w:jc w:val="center"/>
        </w:trPr>
        <w:tc>
          <w:tcPr>
            <w:tcW w:w="547" w:type="dxa"/>
            <w:shd w:val="clear" w:color="auto" w:fill="9498CB"/>
            <w:vAlign w:val="center"/>
          </w:tcPr>
          <w:p w:rsidRPr="00807650" w:rsidR="00807650" w:rsidP="00120180" w:rsidRDefault="00807650" w14:paraId="73E46CF7" w14:textId="77777777">
            <w:pPr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1...</w:t>
            </w:r>
          </w:p>
        </w:tc>
        <w:tc>
          <w:tcPr>
            <w:tcW w:w="2385" w:type="dxa"/>
            <w:shd w:val="clear" w:color="auto" w:fill="F2F2F2" w:themeFill="background1" w:themeFillShade="F2"/>
          </w:tcPr>
          <w:p w:rsidRPr="00807650" w:rsidR="00807650" w:rsidP="00120180" w:rsidRDefault="00807650" w14:paraId="1D35391E" w14:textId="77777777">
            <w:pPr>
              <w:spacing w:after="0"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2F2F2" w:themeFill="background1" w:themeFillShade="F2"/>
          </w:tcPr>
          <w:p w:rsidRPr="00807650" w:rsidR="00807650" w:rsidP="00120180" w:rsidRDefault="00807650" w14:paraId="1DDCF144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213" w:type="dxa"/>
            <w:shd w:val="clear" w:color="auto" w:fill="F2F2F2" w:themeFill="background1" w:themeFillShade="F2"/>
          </w:tcPr>
          <w:p w:rsidRPr="00807650" w:rsidR="00807650" w:rsidP="00120180" w:rsidRDefault="00807650" w14:paraId="40208E7A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F2F2F2" w:themeFill="background1" w:themeFillShade="F2"/>
          </w:tcPr>
          <w:p w:rsidRPr="00807650" w:rsidR="00807650" w:rsidP="00120180" w:rsidRDefault="00807650" w14:paraId="3C06B0D1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F2F2F2" w:themeFill="background1" w:themeFillShade="F2"/>
          </w:tcPr>
          <w:p w:rsidRPr="00807650" w:rsidR="00807650" w:rsidP="00120180" w:rsidRDefault="00807650" w14:paraId="67BA1B3D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323" w:type="dxa"/>
            <w:shd w:val="clear" w:color="auto" w:fill="F2F2F2" w:themeFill="background1" w:themeFillShade="F2"/>
          </w:tcPr>
          <w:p w:rsidRPr="00807650" w:rsidR="00807650" w:rsidP="00120180" w:rsidRDefault="00807650" w14:paraId="69B3E0C7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</w:tr>
      <w:tr w:rsidRPr="00807650" w:rsidR="00807650" w:rsidTr="00120180" w14:paraId="3977C51D" w14:textId="77777777">
        <w:trPr>
          <w:tblCellSpacing w:w="7" w:type="dxa"/>
          <w:jc w:val="center"/>
        </w:trPr>
        <w:tc>
          <w:tcPr>
            <w:tcW w:w="547" w:type="dxa"/>
            <w:shd w:val="clear" w:color="auto" w:fill="52B5C2"/>
            <w:vAlign w:val="center"/>
          </w:tcPr>
          <w:p w:rsidRPr="00807650" w:rsidR="00807650" w:rsidP="00120180" w:rsidRDefault="00807650" w14:paraId="3DF6B502" w14:textId="77777777">
            <w:pPr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rtl/>
                <w:lang w:bidi="ar-EG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>2</w:t>
            </w:r>
          </w:p>
        </w:tc>
        <w:tc>
          <w:tcPr>
            <w:tcW w:w="8984" w:type="dxa"/>
            <w:gridSpan w:val="6"/>
            <w:shd w:val="clear" w:color="auto" w:fill="52B5C2"/>
          </w:tcPr>
          <w:p w:rsidRPr="00807650" w:rsidR="00807650" w:rsidP="00120180" w:rsidRDefault="00120180" w14:paraId="3C8AF222" w14:textId="0CE4EC3F">
            <w:pPr>
              <w:spacing w:after="0" w:line="276" w:lineRule="auto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12018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Skills</w:t>
            </w:r>
            <w:r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:</w:t>
            </w:r>
          </w:p>
        </w:tc>
      </w:tr>
      <w:tr w:rsidRPr="00807650" w:rsidR="00807650" w:rsidTr="00A73FEF" w14:paraId="63EC95CE" w14:textId="77777777">
        <w:trPr>
          <w:tblCellSpacing w:w="7" w:type="dxa"/>
          <w:jc w:val="center"/>
        </w:trPr>
        <w:tc>
          <w:tcPr>
            <w:tcW w:w="547" w:type="dxa"/>
            <w:shd w:val="clear" w:color="auto" w:fill="9498CB"/>
            <w:vAlign w:val="center"/>
          </w:tcPr>
          <w:p w:rsidRPr="00807650" w:rsidR="00807650" w:rsidP="00120180" w:rsidRDefault="00807650" w14:paraId="42D1BD4E" w14:textId="77777777">
            <w:pPr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2.1</w:t>
            </w:r>
          </w:p>
        </w:tc>
        <w:tc>
          <w:tcPr>
            <w:tcW w:w="2385" w:type="dxa"/>
            <w:shd w:val="clear" w:color="auto" w:fill="D9D9D9" w:themeFill="background1" w:themeFillShade="D9"/>
          </w:tcPr>
          <w:p w:rsidRPr="00807650" w:rsidR="00807650" w:rsidP="00120180" w:rsidRDefault="00807650" w14:paraId="03583607" w14:textId="77777777">
            <w:pPr>
              <w:spacing w:after="0"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lang w:bidi="ar-EG"/>
              </w:rPr>
            </w:pPr>
          </w:p>
        </w:tc>
        <w:tc>
          <w:tcPr>
            <w:tcW w:w="886" w:type="dxa"/>
            <w:shd w:val="clear" w:color="auto" w:fill="D9D9D9" w:themeFill="background1" w:themeFillShade="D9"/>
          </w:tcPr>
          <w:p w:rsidRPr="00807650" w:rsidR="00807650" w:rsidP="00120180" w:rsidRDefault="00807650" w14:paraId="6A1D521A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213" w:type="dxa"/>
            <w:shd w:val="clear" w:color="auto" w:fill="D9D9D9" w:themeFill="background1" w:themeFillShade="D9"/>
          </w:tcPr>
          <w:p w:rsidRPr="00807650" w:rsidR="00807650" w:rsidP="00120180" w:rsidRDefault="00807650" w14:paraId="01E3AC0E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D9D9D9" w:themeFill="background1" w:themeFillShade="D9"/>
          </w:tcPr>
          <w:p w:rsidRPr="00807650" w:rsidR="00807650" w:rsidP="00120180" w:rsidRDefault="00807650" w14:paraId="164C4B30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D9D9D9" w:themeFill="background1" w:themeFillShade="D9"/>
          </w:tcPr>
          <w:p w:rsidRPr="00807650" w:rsidR="00807650" w:rsidP="00120180" w:rsidRDefault="00807650" w14:paraId="07ED2977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323" w:type="dxa"/>
            <w:shd w:val="clear" w:color="auto" w:fill="D9D9D9" w:themeFill="background1" w:themeFillShade="D9"/>
          </w:tcPr>
          <w:p w:rsidRPr="00807650" w:rsidR="00807650" w:rsidP="00120180" w:rsidRDefault="00807650" w14:paraId="305C671D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</w:tr>
      <w:tr w:rsidRPr="00807650" w:rsidR="00807650" w:rsidTr="00A73FEF" w14:paraId="245C1438" w14:textId="77777777">
        <w:trPr>
          <w:tblCellSpacing w:w="7" w:type="dxa"/>
          <w:jc w:val="center"/>
        </w:trPr>
        <w:tc>
          <w:tcPr>
            <w:tcW w:w="547" w:type="dxa"/>
            <w:shd w:val="clear" w:color="auto" w:fill="9498CB"/>
            <w:vAlign w:val="center"/>
          </w:tcPr>
          <w:p w:rsidRPr="00807650" w:rsidR="00807650" w:rsidP="00120180" w:rsidRDefault="00807650" w14:paraId="063BEA9D" w14:textId="77777777">
            <w:pPr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2.2</w:t>
            </w:r>
          </w:p>
        </w:tc>
        <w:tc>
          <w:tcPr>
            <w:tcW w:w="2385" w:type="dxa"/>
            <w:shd w:val="clear" w:color="auto" w:fill="F2F2F2" w:themeFill="background1" w:themeFillShade="F2"/>
          </w:tcPr>
          <w:p w:rsidRPr="00807650" w:rsidR="00807650" w:rsidP="00120180" w:rsidRDefault="00807650" w14:paraId="43A4364B" w14:textId="77777777">
            <w:pPr>
              <w:spacing w:after="0"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2F2F2" w:themeFill="background1" w:themeFillShade="F2"/>
          </w:tcPr>
          <w:p w:rsidRPr="00807650" w:rsidR="00807650" w:rsidP="00120180" w:rsidRDefault="00807650" w14:paraId="0DC3AA00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213" w:type="dxa"/>
            <w:shd w:val="clear" w:color="auto" w:fill="F2F2F2" w:themeFill="background1" w:themeFillShade="F2"/>
          </w:tcPr>
          <w:p w:rsidRPr="00807650" w:rsidR="00807650" w:rsidP="00120180" w:rsidRDefault="00807650" w14:paraId="265D71CE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F2F2F2" w:themeFill="background1" w:themeFillShade="F2"/>
          </w:tcPr>
          <w:p w:rsidRPr="00807650" w:rsidR="00807650" w:rsidP="00120180" w:rsidRDefault="00807650" w14:paraId="69E3C154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F2F2F2" w:themeFill="background1" w:themeFillShade="F2"/>
          </w:tcPr>
          <w:p w:rsidRPr="00807650" w:rsidR="00807650" w:rsidP="00120180" w:rsidRDefault="00807650" w14:paraId="617C9705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323" w:type="dxa"/>
            <w:shd w:val="clear" w:color="auto" w:fill="F2F2F2" w:themeFill="background1" w:themeFillShade="F2"/>
          </w:tcPr>
          <w:p w:rsidRPr="00807650" w:rsidR="00807650" w:rsidP="00120180" w:rsidRDefault="00807650" w14:paraId="03BA7D0D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</w:tr>
      <w:tr w:rsidRPr="00807650" w:rsidR="00807650" w:rsidTr="00A73FEF" w14:paraId="4ECE7FF4" w14:textId="77777777">
        <w:trPr>
          <w:tblCellSpacing w:w="7" w:type="dxa"/>
          <w:jc w:val="center"/>
        </w:trPr>
        <w:tc>
          <w:tcPr>
            <w:tcW w:w="547" w:type="dxa"/>
            <w:shd w:val="clear" w:color="auto" w:fill="9498CB"/>
            <w:vAlign w:val="center"/>
          </w:tcPr>
          <w:p w:rsidRPr="00807650" w:rsidR="00807650" w:rsidP="00120180" w:rsidRDefault="00807650" w14:paraId="7B808088" w14:textId="77777777">
            <w:pPr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2...</w:t>
            </w:r>
          </w:p>
        </w:tc>
        <w:tc>
          <w:tcPr>
            <w:tcW w:w="2385" w:type="dxa"/>
            <w:shd w:val="clear" w:color="auto" w:fill="D9D9D9" w:themeFill="background1" w:themeFillShade="D9"/>
          </w:tcPr>
          <w:p w:rsidRPr="00807650" w:rsidR="00807650" w:rsidP="00120180" w:rsidRDefault="00807650" w14:paraId="0BCFD998" w14:textId="77777777">
            <w:pPr>
              <w:spacing w:after="0"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D9D9D9" w:themeFill="background1" w:themeFillShade="D9"/>
          </w:tcPr>
          <w:p w:rsidRPr="00807650" w:rsidR="00807650" w:rsidP="00120180" w:rsidRDefault="00807650" w14:paraId="3FDB5D2F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213" w:type="dxa"/>
            <w:shd w:val="clear" w:color="auto" w:fill="D9D9D9" w:themeFill="background1" w:themeFillShade="D9"/>
          </w:tcPr>
          <w:p w:rsidRPr="00807650" w:rsidR="00807650" w:rsidP="00120180" w:rsidRDefault="00807650" w14:paraId="5D929A0E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D9D9D9" w:themeFill="background1" w:themeFillShade="D9"/>
          </w:tcPr>
          <w:p w:rsidRPr="00807650" w:rsidR="00807650" w:rsidP="00120180" w:rsidRDefault="00807650" w14:paraId="5C2CFDF3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D9D9D9" w:themeFill="background1" w:themeFillShade="D9"/>
          </w:tcPr>
          <w:p w:rsidRPr="00807650" w:rsidR="00807650" w:rsidP="00120180" w:rsidRDefault="00807650" w14:paraId="45173E93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323" w:type="dxa"/>
            <w:shd w:val="clear" w:color="auto" w:fill="D9D9D9" w:themeFill="background1" w:themeFillShade="D9"/>
          </w:tcPr>
          <w:p w:rsidRPr="00807650" w:rsidR="00807650" w:rsidP="00120180" w:rsidRDefault="00807650" w14:paraId="27C86B70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</w:tr>
      <w:tr w:rsidRPr="00807650" w:rsidR="00807650" w:rsidTr="00120180" w14:paraId="0669A6FC" w14:textId="77777777">
        <w:trPr>
          <w:tblCellSpacing w:w="7" w:type="dxa"/>
          <w:jc w:val="center"/>
        </w:trPr>
        <w:tc>
          <w:tcPr>
            <w:tcW w:w="547" w:type="dxa"/>
            <w:shd w:val="clear" w:color="auto" w:fill="52B5C2"/>
            <w:vAlign w:val="center"/>
          </w:tcPr>
          <w:p w:rsidRPr="00807650" w:rsidR="00807650" w:rsidP="00120180" w:rsidRDefault="00807650" w14:paraId="630F8C6E" w14:textId="77777777">
            <w:pPr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  <w:lang w:bidi="ar-EG"/>
              </w:rPr>
              <w:t>3</w:t>
            </w:r>
          </w:p>
        </w:tc>
        <w:tc>
          <w:tcPr>
            <w:tcW w:w="8984" w:type="dxa"/>
            <w:gridSpan w:val="6"/>
            <w:shd w:val="clear" w:color="auto" w:fill="52B5C2"/>
          </w:tcPr>
          <w:p w:rsidRPr="00807650" w:rsidR="00807650" w:rsidP="00120180" w:rsidRDefault="00120180" w14:paraId="668B3B2A" w14:textId="08EE67DB">
            <w:pPr>
              <w:spacing w:after="0" w:line="276" w:lineRule="auto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12018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Values, autonomy</w:t>
            </w:r>
            <w:r w:rsidR="00A8142C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,</w:t>
            </w:r>
            <w:r w:rsidRPr="0012018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 xml:space="preserve"> and responsibility</w:t>
            </w:r>
          </w:p>
        </w:tc>
      </w:tr>
      <w:tr w:rsidRPr="00807650" w:rsidR="00807650" w:rsidTr="00A73FEF" w14:paraId="0DD58568" w14:textId="77777777">
        <w:trPr>
          <w:tblCellSpacing w:w="7" w:type="dxa"/>
          <w:jc w:val="center"/>
        </w:trPr>
        <w:tc>
          <w:tcPr>
            <w:tcW w:w="547" w:type="dxa"/>
            <w:shd w:val="clear" w:color="auto" w:fill="9498CB"/>
            <w:vAlign w:val="center"/>
          </w:tcPr>
          <w:p w:rsidRPr="00807650" w:rsidR="00807650" w:rsidP="00120180" w:rsidRDefault="00807650" w14:paraId="1E37B42B" w14:textId="77777777">
            <w:pPr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3.1</w:t>
            </w:r>
          </w:p>
        </w:tc>
        <w:tc>
          <w:tcPr>
            <w:tcW w:w="2385" w:type="dxa"/>
            <w:shd w:val="clear" w:color="auto" w:fill="F2F2F2" w:themeFill="background1" w:themeFillShade="F2"/>
          </w:tcPr>
          <w:p w:rsidRPr="00807650" w:rsidR="00807650" w:rsidP="00120180" w:rsidRDefault="00807650" w14:paraId="5A0785F3" w14:textId="77777777">
            <w:pPr>
              <w:spacing w:after="0"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2F2F2" w:themeFill="background1" w:themeFillShade="F2"/>
          </w:tcPr>
          <w:p w:rsidRPr="00807650" w:rsidR="00807650" w:rsidP="00120180" w:rsidRDefault="00807650" w14:paraId="6DAA9B2F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213" w:type="dxa"/>
            <w:shd w:val="clear" w:color="auto" w:fill="F2F2F2" w:themeFill="background1" w:themeFillShade="F2"/>
          </w:tcPr>
          <w:p w:rsidRPr="00807650" w:rsidR="00807650" w:rsidP="00120180" w:rsidRDefault="00807650" w14:paraId="45104718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F2F2F2" w:themeFill="background1" w:themeFillShade="F2"/>
          </w:tcPr>
          <w:p w:rsidRPr="00807650" w:rsidR="00807650" w:rsidP="00120180" w:rsidRDefault="00807650" w14:paraId="1C8448A6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F2F2F2" w:themeFill="background1" w:themeFillShade="F2"/>
          </w:tcPr>
          <w:p w:rsidRPr="00807650" w:rsidR="00807650" w:rsidP="00120180" w:rsidRDefault="00807650" w14:paraId="19E3D57C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323" w:type="dxa"/>
            <w:shd w:val="clear" w:color="auto" w:fill="F2F2F2" w:themeFill="background1" w:themeFillShade="F2"/>
          </w:tcPr>
          <w:p w:rsidRPr="00807650" w:rsidR="00807650" w:rsidP="00120180" w:rsidRDefault="00807650" w14:paraId="5481ACF8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</w:tr>
      <w:tr w:rsidRPr="00807650" w:rsidR="00807650" w:rsidTr="00A73FEF" w14:paraId="22D668FB" w14:textId="77777777">
        <w:trPr>
          <w:tblCellSpacing w:w="7" w:type="dxa"/>
          <w:jc w:val="center"/>
        </w:trPr>
        <w:tc>
          <w:tcPr>
            <w:tcW w:w="547" w:type="dxa"/>
            <w:shd w:val="clear" w:color="auto" w:fill="9498CB"/>
            <w:vAlign w:val="center"/>
          </w:tcPr>
          <w:p w:rsidRPr="00807650" w:rsidR="00807650" w:rsidP="00120180" w:rsidRDefault="00807650" w14:paraId="536B9C0E" w14:textId="77777777">
            <w:pPr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3.2</w:t>
            </w:r>
          </w:p>
        </w:tc>
        <w:tc>
          <w:tcPr>
            <w:tcW w:w="2385" w:type="dxa"/>
            <w:shd w:val="clear" w:color="auto" w:fill="D9D9D9" w:themeFill="background1" w:themeFillShade="D9"/>
          </w:tcPr>
          <w:p w:rsidRPr="00807650" w:rsidR="00807650" w:rsidP="00120180" w:rsidRDefault="00807650" w14:paraId="624EA48B" w14:textId="77777777">
            <w:pPr>
              <w:spacing w:after="0"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D9D9D9" w:themeFill="background1" w:themeFillShade="D9"/>
          </w:tcPr>
          <w:p w:rsidRPr="00807650" w:rsidR="00807650" w:rsidP="00120180" w:rsidRDefault="00807650" w14:paraId="7E0B5211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213" w:type="dxa"/>
            <w:shd w:val="clear" w:color="auto" w:fill="D9D9D9" w:themeFill="background1" w:themeFillShade="D9"/>
          </w:tcPr>
          <w:p w:rsidRPr="00807650" w:rsidR="00807650" w:rsidP="00120180" w:rsidRDefault="00807650" w14:paraId="135853C2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D9D9D9" w:themeFill="background1" w:themeFillShade="D9"/>
          </w:tcPr>
          <w:p w:rsidRPr="00807650" w:rsidR="00807650" w:rsidP="00120180" w:rsidRDefault="00807650" w14:paraId="3E91FD70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D9D9D9" w:themeFill="background1" w:themeFillShade="D9"/>
          </w:tcPr>
          <w:p w:rsidRPr="00807650" w:rsidR="00807650" w:rsidP="00120180" w:rsidRDefault="00807650" w14:paraId="01B481DD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323" w:type="dxa"/>
            <w:shd w:val="clear" w:color="auto" w:fill="D9D9D9" w:themeFill="background1" w:themeFillShade="D9"/>
          </w:tcPr>
          <w:p w:rsidRPr="00807650" w:rsidR="00807650" w:rsidP="00120180" w:rsidRDefault="00807650" w14:paraId="04E6BC67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</w:tr>
      <w:tr w:rsidRPr="00807650" w:rsidR="00807650" w:rsidTr="00A73FEF" w14:paraId="2090AA43" w14:textId="77777777">
        <w:trPr>
          <w:tblCellSpacing w:w="7" w:type="dxa"/>
          <w:jc w:val="center"/>
        </w:trPr>
        <w:tc>
          <w:tcPr>
            <w:tcW w:w="547" w:type="dxa"/>
            <w:shd w:val="clear" w:color="auto" w:fill="9498CB"/>
            <w:vAlign w:val="center"/>
          </w:tcPr>
          <w:p w:rsidRPr="00807650" w:rsidR="00807650" w:rsidP="00120180" w:rsidRDefault="00807650" w14:paraId="16861A14" w14:textId="77777777">
            <w:pPr>
              <w:spacing w:after="0" w:line="276" w:lineRule="auto"/>
              <w:jc w:val="center"/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</w:pPr>
            <w:r w:rsidRPr="00807650">
              <w:rPr>
                <w:rFonts w:ascii="DIN NEXT™ ARABIC REGULAR" w:hAnsi="DIN NEXT™ ARABIC REGULAR" w:cs="DIN NEXT™ ARABIC REGULAR"/>
                <w:color w:val="FFFFFF" w:themeColor="background1"/>
                <w:sz w:val="20"/>
                <w:szCs w:val="20"/>
              </w:rPr>
              <w:t>3...</w:t>
            </w:r>
          </w:p>
        </w:tc>
        <w:tc>
          <w:tcPr>
            <w:tcW w:w="2385" w:type="dxa"/>
            <w:shd w:val="clear" w:color="auto" w:fill="F2F2F2" w:themeFill="background1" w:themeFillShade="F2"/>
          </w:tcPr>
          <w:p w:rsidRPr="00807650" w:rsidR="00807650" w:rsidP="00120180" w:rsidRDefault="00807650" w14:paraId="31A31EA3" w14:textId="77777777">
            <w:pPr>
              <w:spacing w:after="0" w:line="276" w:lineRule="auto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2F2F2" w:themeFill="background1" w:themeFillShade="F2"/>
          </w:tcPr>
          <w:p w:rsidRPr="00807650" w:rsidR="00807650" w:rsidP="00120180" w:rsidRDefault="00807650" w14:paraId="59DB193C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213" w:type="dxa"/>
            <w:shd w:val="clear" w:color="auto" w:fill="F2F2F2" w:themeFill="background1" w:themeFillShade="F2"/>
          </w:tcPr>
          <w:p w:rsidRPr="00807650" w:rsidR="00807650" w:rsidP="00120180" w:rsidRDefault="00807650" w14:paraId="4563F5F7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F2F2F2" w:themeFill="background1" w:themeFillShade="F2"/>
          </w:tcPr>
          <w:p w:rsidRPr="00807650" w:rsidR="00807650" w:rsidP="00120180" w:rsidRDefault="00807650" w14:paraId="26DFDAC0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F2F2F2" w:themeFill="background1" w:themeFillShade="F2"/>
          </w:tcPr>
          <w:p w:rsidRPr="00807650" w:rsidR="00807650" w:rsidP="00120180" w:rsidRDefault="00807650" w14:paraId="74D7BF4E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  <w:tc>
          <w:tcPr>
            <w:tcW w:w="2323" w:type="dxa"/>
            <w:shd w:val="clear" w:color="auto" w:fill="F2F2F2" w:themeFill="background1" w:themeFillShade="F2"/>
          </w:tcPr>
          <w:p w:rsidRPr="00807650" w:rsidR="00807650" w:rsidP="00120180" w:rsidRDefault="00807650" w14:paraId="13D2FF16" w14:textId="77777777">
            <w:pPr>
              <w:spacing w:after="0" w:line="276" w:lineRule="auto"/>
              <w:rPr>
                <w:rFonts w:ascii="DIN NEXT™ ARABIC LIGHT" w:hAnsi="DIN NEXT™ ARABIC LIGHT" w:cs="DIN NEXT™ ARABIC LIGHT"/>
                <w:color w:val="525252" w:themeColor="accent3" w:themeShade="80"/>
                <w:sz w:val="20"/>
                <w:szCs w:val="20"/>
              </w:rPr>
            </w:pPr>
          </w:p>
        </w:tc>
      </w:tr>
    </w:tbl>
    <w:p w:rsidRPr="00120180" w:rsidR="00371CBD" w:rsidP="00120180" w:rsidRDefault="00371CBD" w14:paraId="173A3B8B" w14:textId="77777777">
      <w:pPr>
        <w:autoSpaceDE w:val="0"/>
        <w:autoSpaceDN w:val="0"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8"/>
          <w:szCs w:val="8"/>
          <w:rtl/>
        </w:rPr>
      </w:pPr>
    </w:p>
    <w:p w:rsidR="00A73FEF" w:rsidP="002A638C" w:rsidRDefault="00A73FEF" w14:paraId="2E17DCEE" w14:textId="77777777">
      <w:pPr>
        <w:pStyle w:val="Heading2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</w:pPr>
      <w:bookmarkStart w:name="_Ref115698116" w:id="4"/>
    </w:p>
    <w:p w:rsidR="00120180" w:rsidP="002A638C" w:rsidRDefault="004E172A" w14:paraId="7B6A87EF" w14:textId="6D1DDF99">
      <w:pPr>
        <w:pStyle w:val="Heading2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</w:pPr>
      <w:r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  <w:t>2</w:t>
      </w:r>
      <w:r w:rsidRPr="00C81CB5" w:rsidR="00120180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  <w:t xml:space="preserve">. </w:t>
      </w:r>
      <w:r w:rsidRPr="00120180" w:rsidR="00120180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  <w:t>Recommendations</w:t>
      </w:r>
      <w:bookmarkEnd w:id="4"/>
    </w:p>
    <w:p w:rsidRPr="00120180" w:rsidR="00464F77" w:rsidP="00464F77" w:rsidRDefault="00464F77" w14:paraId="1930B872" w14:textId="7777777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:rsidR="004E172A" w:rsidP="00120180" w:rsidRDefault="004E172A" w14:paraId="25D64062" w14:textId="77777777">
      <w:pPr>
        <w:autoSpaceDE w:val="0"/>
        <w:autoSpaceDN w:val="0"/>
        <w:adjustRightInd w:val="0"/>
        <w:spacing w:after="170" w:line="240" w:lineRule="auto"/>
        <w:textAlignment w:val="center"/>
        <w:rPr>
          <w:rFonts w:ascii="DIN NEXT™ ARABIC BOLD" w:hAnsi="DIN NEXT™ ARABIC BOLD" w:cs="DIN NEXT™ ARABIC BOLD"/>
          <w:color w:val="4C3D8E"/>
          <w:sz w:val="32"/>
          <w:szCs w:val="32"/>
        </w:rPr>
      </w:pPr>
    </w:p>
    <w:p w:rsidRPr="00F9176E" w:rsidR="00120180" w:rsidP="002A638C" w:rsidRDefault="00120180" w14:paraId="0C41CDEC" w14:textId="19846EEF">
      <w:pPr>
        <w:pStyle w:val="Heading1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bookmarkStart w:name="_Ref115698120" w:id="5"/>
      <w:r>
        <w:rPr>
          <w:rFonts w:ascii="DIN NEXT™ ARABIC BOLD" w:hAnsi="DIN NEXT™ ARABIC BOLD" w:cs="DIN NEXT™ ARABIC BOLD"/>
          <w:color w:val="4C3D8E"/>
        </w:rPr>
        <w:t>C.</w:t>
      </w:r>
      <w:r w:rsidRPr="00C81CB5">
        <w:rPr>
          <w:rFonts w:ascii="DIN NEXT™ ARABIC BOLD" w:hAnsi="DIN NEXT™ ARABIC BOLD" w:cs="DIN NEXT™ ARABIC BOLD"/>
          <w:color w:val="4C3D8E"/>
        </w:rPr>
        <w:t xml:space="preserve"> </w:t>
      </w:r>
      <w:r w:rsidRPr="00120180">
        <w:rPr>
          <w:rFonts w:ascii="DIN NEXT™ ARABIC BOLD" w:hAnsi="DIN NEXT™ ARABIC BOLD" w:cs="DIN NEXT™ ARABIC BOLD"/>
          <w:color w:val="4C3D8E"/>
        </w:rPr>
        <w:t xml:space="preserve">Topics not </w:t>
      </w:r>
      <w:r w:rsidRPr="00120180" w:rsidR="002A638C">
        <w:rPr>
          <w:rFonts w:ascii="DIN NEXT™ ARABIC BOLD" w:hAnsi="DIN NEXT™ ARABIC BOLD" w:cs="DIN NEXT™ ARABIC BOLD"/>
          <w:color w:val="4C3D8E"/>
        </w:rPr>
        <w:t>covered</w:t>
      </w:r>
      <w:bookmarkEnd w:id="5"/>
    </w:p>
    <w:tbl>
      <w:tblPr>
        <w:tblStyle w:val="NCAAA"/>
        <w:tblW w:w="9028" w:type="dxa"/>
        <w:tblLayout w:type="fixed"/>
        <w:tblLook w:val="01E0" w:firstRow="1" w:lastRow="1" w:firstColumn="1" w:lastColumn="1" w:noHBand="0" w:noVBand="0"/>
      </w:tblPr>
      <w:tblGrid>
        <w:gridCol w:w="2243"/>
        <w:gridCol w:w="2409"/>
        <w:gridCol w:w="2280"/>
        <w:gridCol w:w="2096"/>
      </w:tblGrid>
      <w:tr w:rsidRPr="008B1E48" w:rsidR="009C2CB4" w:rsidTr="00205FF2" w14:paraId="277E419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9"/>
        </w:trPr>
        <w:tc>
          <w:tcPr>
            <w:tcW w:w="2226" w:type="dxa"/>
            <w:vAlign w:val="center"/>
          </w:tcPr>
          <w:p w:rsidRPr="008B1E48" w:rsidR="009C2CB4" w:rsidP="00205FF2" w:rsidRDefault="00443CFF" w14:paraId="640BDFC5" w14:textId="56697558">
            <w:pPr>
              <w:jc w:val="center"/>
              <w:rPr>
                <w:rFonts w:cs="DIN NEXT™ ARABIC MEDIUM"/>
                <w:sz w:val="20"/>
                <w:szCs w:val="20"/>
              </w:rPr>
            </w:pPr>
            <w:r>
              <w:rPr>
                <w:rFonts w:cs="DIN NEXT™ ARABIC MEDIUM"/>
                <w:sz w:val="20"/>
                <w:szCs w:val="20"/>
              </w:rPr>
              <w:t>Topic</w:t>
            </w:r>
          </w:p>
        </w:tc>
        <w:tc>
          <w:tcPr>
            <w:tcW w:w="2390" w:type="dxa"/>
            <w:vAlign w:val="center"/>
          </w:tcPr>
          <w:p w:rsidRPr="009C2CB4" w:rsidR="009C2CB4" w:rsidP="00205FF2" w:rsidRDefault="009C2CB4" w14:paraId="76F4716A" w14:textId="597F74A0">
            <w:pPr>
              <w:jc w:val="center"/>
              <w:rPr>
                <w:rFonts w:cs="DIN NEXT™ ARABIC MEDIUM"/>
                <w:sz w:val="20"/>
                <w:szCs w:val="20"/>
                <w:rtl/>
              </w:rPr>
            </w:pPr>
            <w:r w:rsidRPr="009C2CB4">
              <w:rPr>
                <w:rFonts w:cs="DIN NEXT™ ARABIC MEDIUM"/>
                <w:sz w:val="20"/>
                <w:szCs w:val="20"/>
              </w:rPr>
              <w:t>Reason for Not Covering/discrepancies</w:t>
            </w:r>
          </w:p>
        </w:tc>
        <w:tc>
          <w:tcPr>
            <w:tcW w:w="2262" w:type="dxa"/>
            <w:vAlign w:val="center"/>
          </w:tcPr>
          <w:p w:rsidRPr="009C2CB4" w:rsidR="009C2CB4" w:rsidP="00205FF2" w:rsidRDefault="009C2CB4" w14:paraId="68A340D9" w14:textId="0ADA40E3">
            <w:pPr>
              <w:jc w:val="center"/>
              <w:rPr>
                <w:rFonts w:cs="DIN NEXT™ ARABIC MEDIUM"/>
                <w:sz w:val="20"/>
                <w:szCs w:val="20"/>
              </w:rPr>
            </w:pPr>
            <w:r w:rsidRPr="009C2CB4">
              <w:rPr>
                <w:rFonts w:cs="DIN NEXT™ ARABIC MEDIUM"/>
                <w:sz w:val="20"/>
                <w:szCs w:val="20"/>
              </w:rPr>
              <w:t>Extent of their Impact on Learning Outcomes</w:t>
            </w:r>
          </w:p>
        </w:tc>
        <w:tc>
          <w:tcPr>
            <w:tcW w:w="2080" w:type="dxa"/>
            <w:vAlign w:val="center"/>
          </w:tcPr>
          <w:p w:rsidRPr="009C2CB4" w:rsidR="009C2CB4" w:rsidP="00205FF2" w:rsidRDefault="009C2CB4" w14:paraId="59FBAF3B" w14:textId="52AA564E">
            <w:pPr>
              <w:jc w:val="center"/>
              <w:rPr>
                <w:rFonts w:cs="DIN NEXT™ ARABIC MEDIUM"/>
                <w:sz w:val="20"/>
                <w:szCs w:val="20"/>
              </w:rPr>
            </w:pPr>
            <w:r w:rsidRPr="009C2CB4">
              <w:rPr>
                <w:rFonts w:cs="DIN NEXT™ ARABIC MEDIUM"/>
                <w:sz w:val="20"/>
                <w:szCs w:val="20"/>
              </w:rPr>
              <w:t>Compensating Action</w:t>
            </w:r>
          </w:p>
        </w:tc>
      </w:tr>
      <w:tr w:rsidRPr="008B1E48" w:rsidR="00371CBD" w:rsidTr="00205FF2" w14:paraId="2697292E" w14:textId="77777777">
        <w:trPr>
          <w:trHeight w:val="276"/>
        </w:trPr>
        <w:tc>
          <w:tcPr>
            <w:tcW w:w="2226" w:type="dxa"/>
          </w:tcPr>
          <w:p w:rsidRPr="008B1E48" w:rsidR="00371CBD" w:rsidP="009C2CB4" w:rsidRDefault="00371CBD" w14:paraId="31A687C2" w14:textId="77777777">
            <w:pPr>
              <w:spacing w:line="276" w:lineRule="auto"/>
              <w:rPr>
                <w:rFonts w:cs="DIN NEXT™ ARABIC MEDIUM"/>
                <w:sz w:val="20"/>
                <w:szCs w:val="20"/>
              </w:rPr>
            </w:pPr>
          </w:p>
        </w:tc>
        <w:tc>
          <w:tcPr>
            <w:tcW w:w="2390" w:type="dxa"/>
          </w:tcPr>
          <w:p w:rsidRPr="008B1E48" w:rsidR="00371CBD" w:rsidP="009C2CB4" w:rsidRDefault="00371CBD" w14:paraId="5CB2F1C5" w14:textId="77777777">
            <w:pPr>
              <w:spacing w:line="276" w:lineRule="auto"/>
              <w:rPr>
                <w:rFonts w:cs="DIN NEXT™ ARABIC MEDIUM"/>
                <w:sz w:val="20"/>
                <w:szCs w:val="20"/>
              </w:rPr>
            </w:pPr>
          </w:p>
        </w:tc>
        <w:tc>
          <w:tcPr>
            <w:tcW w:w="2262" w:type="dxa"/>
          </w:tcPr>
          <w:p w:rsidRPr="008B1E48" w:rsidR="00371CBD" w:rsidP="009C2CB4" w:rsidRDefault="00371CBD" w14:paraId="57F1F9AB" w14:textId="77777777">
            <w:pPr>
              <w:spacing w:line="276" w:lineRule="auto"/>
              <w:rPr>
                <w:rFonts w:cs="DIN NEXT™ ARABIC MEDIUM"/>
                <w:sz w:val="20"/>
                <w:szCs w:val="20"/>
              </w:rPr>
            </w:pPr>
          </w:p>
        </w:tc>
        <w:tc>
          <w:tcPr>
            <w:tcW w:w="2080" w:type="dxa"/>
          </w:tcPr>
          <w:p w:rsidRPr="008B1E48" w:rsidR="00371CBD" w:rsidP="009C2CB4" w:rsidRDefault="00371CBD" w14:paraId="7903EC8F" w14:textId="77777777">
            <w:pPr>
              <w:spacing w:line="276" w:lineRule="auto"/>
              <w:rPr>
                <w:rFonts w:cs="DIN NEXT™ ARABIC MEDIUM"/>
                <w:sz w:val="20"/>
                <w:szCs w:val="20"/>
              </w:rPr>
            </w:pPr>
          </w:p>
        </w:tc>
      </w:tr>
      <w:tr w:rsidRPr="008B1E48" w:rsidR="00371CBD" w:rsidTr="00205FF2" w14:paraId="07D4E811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6"/>
        </w:trPr>
        <w:tc>
          <w:tcPr>
            <w:tcW w:w="2226" w:type="dxa"/>
          </w:tcPr>
          <w:p w:rsidRPr="008B1E48" w:rsidR="00371CBD" w:rsidP="009C2CB4" w:rsidRDefault="00371CBD" w14:paraId="10138DAD" w14:textId="77777777">
            <w:pPr>
              <w:spacing w:line="276" w:lineRule="auto"/>
              <w:rPr>
                <w:rFonts w:cs="DIN NEXT™ ARABIC MEDIUM"/>
                <w:sz w:val="20"/>
                <w:szCs w:val="20"/>
              </w:rPr>
            </w:pPr>
          </w:p>
        </w:tc>
        <w:tc>
          <w:tcPr>
            <w:tcW w:w="2390" w:type="dxa"/>
          </w:tcPr>
          <w:p w:rsidRPr="008B1E48" w:rsidR="00371CBD" w:rsidP="009C2CB4" w:rsidRDefault="00371CBD" w14:paraId="592ECFA8" w14:textId="77777777">
            <w:pPr>
              <w:spacing w:line="276" w:lineRule="auto"/>
              <w:rPr>
                <w:rFonts w:cs="DIN NEXT™ ARABIC MEDIUM"/>
                <w:sz w:val="20"/>
                <w:szCs w:val="20"/>
              </w:rPr>
            </w:pPr>
          </w:p>
        </w:tc>
        <w:tc>
          <w:tcPr>
            <w:tcW w:w="2262" w:type="dxa"/>
          </w:tcPr>
          <w:p w:rsidRPr="008B1E48" w:rsidR="00371CBD" w:rsidP="009C2CB4" w:rsidRDefault="00371CBD" w14:paraId="73E14781" w14:textId="77777777">
            <w:pPr>
              <w:spacing w:line="276" w:lineRule="auto"/>
              <w:rPr>
                <w:rFonts w:cs="DIN NEXT™ ARABIC MEDIUM"/>
                <w:sz w:val="20"/>
                <w:szCs w:val="20"/>
              </w:rPr>
            </w:pPr>
          </w:p>
        </w:tc>
        <w:tc>
          <w:tcPr>
            <w:tcW w:w="2080" w:type="dxa"/>
          </w:tcPr>
          <w:p w:rsidRPr="008B1E48" w:rsidR="00371CBD" w:rsidP="009C2CB4" w:rsidRDefault="00371CBD" w14:paraId="24811A26" w14:textId="77777777">
            <w:pPr>
              <w:spacing w:line="276" w:lineRule="auto"/>
              <w:rPr>
                <w:rFonts w:cs="DIN NEXT™ ARABIC MEDIUM"/>
                <w:sz w:val="20"/>
                <w:szCs w:val="20"/>
              </w:rPr>
            </w:pPr>
          </w:p>
        </w:tc>
      </w:tr>
      <w:tr w:rsidRPr="008B1E48" w:rsidR="00371CBD" w:rsidTr="00205FF2" w14:paraId="5FEAADC7" w14:textId="77777777">
        <w:trPr>
          <w:trHeight w:val="276"/>
        </w:trPr>
        <w:tc>
          <w:tcPr>
            <w:tcW w:w="2226" w:type="dxa"/>
          </w:tcPr>
          <w:p w:rsidRPr="008B1E48" w:rsidR="00371CBD" w:rsidP="009C2CB4" w:rsidRDefault="00371CBD" w14:paraId="0DD799DD" w14:textId="77777777">
            <w:pPr>
              <w:spacing w:line="276" w:lineRule="auto"/>
              <w:rPr>
                <w:rFonts w:cs="DIN NEXT™ ARABIC MEDIUM"/>
                <w:sz w:val="20"/>
                <w:szCs w:val="20"/>
              </w:rPr>
            </w:pPr>
          </w:p>
        </w:tc>
        <w:tc>
          <w:tcPr>
            <w:tcW w:w="2390" w:type="dxa"/>
          </w:tcPr>
          <w:p w:rsidRPr="008B1E48" w:rsidR="00371CBD" w:rsidP="009C2CB4" w:rsidRDefault="00371CBD" w14:paraId="233663EA" w14:textId="77777777">
            <w:pPr>
              <w:spacing w:line="276" w:lineRule="auto"/>
              <w:rPr>
                <w:rFonts w:cs="DIN NEXT™ ARABIC MEDIUM"/>
                <w:sz w:val="20"/>
                <w:szCs w:val="20"/>
              </w:rPr>
            </w:pPr>
          </w:p>
        </w:tc>
        <w:tc>
          <w:tcPr>
            <w:tcW w:w="2262" w:type="dxa"/>
          </w:tcPr>
          <w:p w:rsidRPr="008B1E48" w:rsidR="00371CBD" w:rsidP="009C2CB4" w:rsidRDefault="00371CBD" w14:paraId="78A3DD6C" w14:textId="77777777">
            <w:pPr>
              <w:spacing w:line="276" w:lineRule="auto"/>
              <w:rPr>
                <w:rFonts w:cs="DIN NEXT™ ARABIC MEDIUM"/>
                <w:sz w:val="20"/>
                <w:szCs w:val="20"/>
              </w:rPr>
            </w:pPr>
          </w:p>
        </w:tc>
        <w:tc>
          <w:tcPr>
            <w:tcW w:w="2080" w:type="dxa"/>
          </w:tcPr>
          <w:p w:rsidRPr="008B1E48" w:rsidR="00371CBD" w:rsidP="009C2CB4" w:rsidRDefault="00371CBD" w14:paraId="41727B22" w14:textId="77777777">
            <w:pPr>
              <w:spacing w:line="276" w:lineRule="auto"/>
              <w:rPr>
                <w:rFonts w:cs="DIN NEXT™ ARABIC MEDIUM"/>
                <w:sz w:val="20"/>
                <w:szCs w:val="20"/>
              </w:rPr>
            </w:pPr>
          </w:p>
        </w:tc>
      </w:tr>
      <w:tr w:rsidRPr="008B1E48" w:rsidR="00371CBD" w:rsidTr="00205FF2" w14:paraId="7B5D13A6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6"/>
        </w:trPr>
        <w:tc>
          <w:tcPr>
            <w:tcW w:w="2226" w:type="dxa"/>
          </w:tcPr>
          <w:p w:rsidRPr="008B1E48" w:rsidR="00371CBD" w:rsidP="009C2CB4" w:rsidRDefault="00371CBD" w14:paraId="491990BF" w14:textId="77777777">
            <w:pPr>
              <w:spacing w:line="276" w:lineRule="auto"/>
              <w:rPr>
                <w:rFonts w:cs="DIN NEXT™ ARABIC MEDIUM"/>
                <w:sz w:val="20"/>
                <w:szCs w:val="20"/>
              </w:rPr>
            </w:pPr>
          </w:p>
        </w:tc>
        <w:tc>
          <w:tcPr>
            <w:tcW w:w="2390" w:type="dxa"/>
          </w:tcPr>
          <w:p w:rsidRPr="008B1E48" w:rsidR="00371CBD" w:rsidP="009C2CB4" w:rsidRDefault="00371CBD" w14:paraId="74D2C6FA" w14:textId="77777777">
            <w:pPr>
              <w:spacing w:line="276" w:lineRule="auto"/>
              <w:rPr>
                <w:rFonts w:cs="DIN NEXT™ ARABIC MEDIUM"/>
                <w:sz w:val="20"/>
                <w:szCs w:val="20"/>
              </w:rPr>
            </w:pPr>
          </w:p>
        </w:tc>
        <w:tc>
          <w:tcPr>
            <w:tcW w:w="2262" w:type="dxa"/>
          </w:tcPr>
          <w:p w:rsidRPr="008B1E48" w:rsidR="00371CBD" w:rsidP="009C2CB4" w:rsidRDefault="00371CBD" w14:paraId="55284B9F" w14:textId="77777777">
            <w:pPr>
              <w:spacing w:line="276" w:lineRule="auto"/>
              <w:rPr>
                <w:rFonts w:cs="DIN NEXT™ ARABIC MEDIUM"/>
                <w:sz w:val="20"/>
                <w:szCs w:val="20"/>
              </w:rPr>
            </w:pPr>
          </w:p>
        </w:tc>
        <w:tc>
          <w:tcPr>
            <w:tcW w:w="2080" w:type="dxa"/>
          </w:tcPr>
          <w:p w:rsidRPr="008B1E48" w:rsidR="00371CBD" w:rsidP="009C2CB4" w:rsidRDefault="00371CBD" w14:paraId="05E9F4B2" w14:textId="77777777">
            <w:pPr>
              <w:spacing w:line="276" w:lineRule="auto"/>
              <w:rPr>
                <w:rFonts w:cs="DIN NEXT™ ARABIC MEDIUM"/>
                <w:sz w:val="20"/>
                <w:szCs w:val="20"/>
              </w:rPr>
            </w:pPr>
          </w:p>
        </w:tc>
      </w:tr>
    </w:tbl>
    <w:p w:rsidR="003A4ABD" w:rsidP="0060691A" w:rsidRDefault="003A4ABD" w14:paraId="7A9E8F9E" w14:textId="77777777">
      <w:pPr>
        <w:autoSpaceDE w:val="0"/>
        <w:autoSpaceDN w:val="0"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:rsidRPr="00F9176E" w:rsidR="009C2CB4" w:rsidP="002A638C" w:rsidRDefault="009C2CB4" w14:paraId="01FA1034" w14:textId="75ADF0C1">
      <w:pPr>
        <w:pStyle w:val="Heading1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bookmarkStart w:name="_Ref115698246" w:id="6"/>
      <w:r>
        <w:rPr>
          <w:rFonts w:ascii="DIN NEXT™ ARABIC BOLD" w:hAnsi="DIN NEXT™ ARABIC BOLD" w:cs="DIN NEXT™ ARABIC BOLD"/>
          <w:color w:val="4C3D8E"/>
        </w:rPr>
        <w:t>D.</w:t>
      </w:r>
      <w:r w:rsidRPr="00C81CB5">
        <w:rPr>
          <w:rFonts w:ascii="DIN NEXT™ ARABIC BOLD" w:hAnsi="DIN NEXT™ ARABIC BOLD" w:cs="DIN NEXT™ ARABIC BOLD"/>
          <w:color w:val="4C3D8E"/>
        </w:rPr>
        <w:t xml:space="preserve"> </w:t>
      </w:r>
      <w:r w:rsidRPr="009C2CB4">
        <w:rPr>
          <w:rFonts w:ascii="DIN NEXT™ ARABIC BOLD" w:hAnsi="DIN NEXT™ ARABIC BOLD" w:cs="DIN NEXT™ ARABIC BOLD"/>
          <w:color w:val="4C3D8E"/>
        </w:rPr>
        <w:t>Course Improvement Plan</w:t>
      </w:r>
      <w:bookmarkEnd w:id="6"/>
      <w:r w:rsidR="00A73FEF">
        <w:rPr>
          <w:rFonts w:ascii="DIN NEXT™ ARABIC BOLD" w:hAnsi="DIN NEXT™ ARABIC BOLD" w:cs="DIN NEXT™ ARABIC BOLD"/>
          <w:color w:val="4C3D8E"/>
        </w:rPr>
        <w:t xml:space="preserve"> (if any) </w:t>
      </w:r>
    </w:p>
    <w:tbl>
      <w:tblPr>
        <w:tblStyle w:val="NCAAA"/>
        <w:tblW w:w="9155" w:type="dxa"/>
        <w:tblLayout w:type="fixed"/>
        <w:tblLook w:val="01E0" w:firstRow="1" w:lastRow="1" w:firstColumn="1" w:lastColumn="1" w:noHBand="0" w:noVBand="0"/>
      </w:tblPr>
      <w:tblGrid>
        <w:gridCol w:w="3576"/>
        <w:gridCol w:w="2159"/>
        <w:gridCol w:w="3420"/>
      </w:tblGrid>
      <w:tr w:rsidRPr="00F51FEF" w:rsidR="009C2CB4" w:rsidTr="00FA3722" w14:paraId="6864ECB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2"/>
        </w:trPr>
        <w:tc>
          <w:tcPr>
            <w:tcW w:w="3576" w:type="dxa"/>
            <w:vMerge w:val="restart"/>
            <w:vAlign w:val="center"/>
          </w:tcPr>
          <w:p w:rsidRPr="009C2CB4" w:rsidR="009C2CB4" w:rsidP="00205FF2" w:rsidRDefault="009C2CB4" w14:paraId="467D880A" w14:textId="043966F2">
            <w:pPr>
              <w:jc w:val="center"/>
              <w:rPr>
                <w:rFonts w:cs="DIN NEXT™ ARABIC MEDIUM"/>
                <w:sz w:val="24"/>
                <w:szCs w:val="24"/>
              </w:rPr>
            </w:pPr>
            <w:bookmarkStart w:name="_Hlk1046756" w:id="7"/>
            <w:r w:rsidRPr="009C2CB4">
              <w:rPr>
                <w:rFonts w:cs="DIN NEXT™ ARABIC MEDIUM"/>
                <w:sz w:val="24"/>
                <w:szCs w:val="24"/>
              </w:rPr>
              <w:t>Recommendations</w:t>
            </w:r>
          </w:p>
        </w:tc>
        <w:tc>
          <w:tcPr>
            <w:tcW w:w="2159" w:type="dxa"/>
            <w:vMerge w:val="restart"/>
            <w:vAlign w:val="center"/>
          </w:tcPr>
          <w:p w:rsidRPr="009C2CB4" w:rsidR="009C2CB4" w:rsidP="00205FF2" w:rsidRDefault="009C2CB4" w14:paraId="58D8D2B4" w14:textId="3705C096">
            <w:pPr>
              <w:jc w:val="center"/>
              <w:rPr>
                <w:rFonts w:cs="DIN NEXT™ ARABIC MEDIUM"/>
                <w:sz w:val="24"/>
                <w:szCs w:val="24"/>
              </w:rPr>
            </w:pPr>
            <w:r w:rsidRPr="009C2CB4">
              <w:rPr>
                <w:rFonts w:cs="DIN NEXT™ ARABIC MEDIUM"/>
                <w:sz w:val="24"/>
                <w:szCs w:val="24"/>
              </w:rPr>
              <w:t>Actions</w:t>
            </w:r>
          </w:p>
        </w:tc>
        <w:tc>
          <w:tcPr>
            <w:tcW w:w="3420" w:type="dxa"/>
            <w:vMerge w:val="restart"/>
            <w:vAlign w:val="center"/>
          </w:tcPr>
          <w:p w:rsidRPr="009C2CB4" w:rsidR="009C2CB4" w:rsidP="00205FF2" w:rsidRDefault="009C2CB4" w14:paraId="111832E3" w14:textId="4B6145D4">
            <w:pPr>
              <w:jc w:val="center"/>
              <w:rPr>
                <w:rFonts w:cs="DIN NEXT™ ARABIC MEDIUM"/>
                <w:sz w:val="24"/>
                <w:szCs w:val="24"/>
              </w:rPr>
            </w:pPr>
            <w:r w:rsidRPr="009C2CB4">
              <w:rPr>
                <w:rFonts w:cs="DIN NEXT™ ARABIC MEDIUM"/>
                <w:sz w:val="24"/>
                <w:szCs w:val="24"/>
              </w:rPr>
              <w:t>Needed Support</w:t>
            </w:r>
          </w:p>
        </w:tc>
      </w:tr>
      <w:tr w:rsidRPr="00F51FEF" w:rsidR="00F51FEF" w:rsidTr="00FA3722" w14:paraId="7AB1F796" w14:textId="77777777">
        <w:trPr>
          <w:trHeight w:val="312"/>
        </w:trPr>
        <w:tc>
          <w:tcPr>
            <w:tcW w:w="3576" w:type="dxa"/>
            <w:vMerge/>
          </w:tcPr>
          <w:p w:rsidRPr="00F51FEF" w:rsidR="00F51FEF" w:rsidP="009C2CB4" w:rsidRDefault="00F51FEF" w14:paraId="02DA999B" w14:textId="77777777">
            <w:pPr>
              <w:jc w:val="center"/>
              <w:rPr>
                <w:rFonts w:cs="DIN NEXT™ ARABIC MEDIUM"/>
              </w:rPr>
            </w:pPr>
          </w:p>
        </w:tc>
        <w:tc>
          <w:tcPr>
            <w:tcW w:w="2159" w:type="dxa"/>
            <w:vMerge/>
          </w:tcPr>
          <w:p w:rsidRPr="00F51FEF" w:rsidR="00F51FEF" w:rsidP="009C2CB4" w:rsidRDefault="00F51FEF" w14:paraId="1743705B" w14:textId="77777777">
            <w:pPr>
              <w:jc w:val="center"/>
              <w:rPr>
                <w:rFonts w:cs="DIN NEXT™ ARABIC MEDIUM"/>
              </w:rPr>
            </w:pPr>
          </w:p>
        </w:tc>
        <w:tc>
          <w:tcPr>
            <w:tcW w:w="3420" w:type="dxa"/>
            <w:vMerge/>
          </w:tcPr>
          <w:p w:rsidRPr="00F51FEF" w:rsidR="00F51FEF" w:rsidP="009C2CB4" w:rsidRDefault="00F51FEF" w14:paraId="113A0A83" w14:textId="77777777">
            <w:pPr>
              <w:jc w:val="center"/>
              <w:rPr>
                <w:rFonts w:cs="DIN NEXT™ ARABIC MEDIUM"/>
              </w:rPr>
            </w:pPr>
          </w:p>
        </w:tc>
      </w:tr>
      <w:tr w:rsidRPr="00F51FEF" w:rsidR="00F51FEF" w:rsidTr="00FA3722" w14:paraId="0553280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5"/>
        </w:trPr>
        <w:tc>
          <w:tcPr>
            <w:tcW w:w="3576" w:type="dxa"/>
          </w:tcPr>
          <w:p w:rsidRPr="00F51FEF" w:rsidR="00F51FEF" w:rsidP="009C2CB4" w:rsidRDefault="00F51FEF" w14:paraId="187437F2" w14:textId="77777777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284" w:hanging="284"/>
              <w:rPr>
                <w:rFonts w:cs="DIN NEXT™ ARABIC MEDIUM"/>
              </w:rPr>
            </w:pPr>
            <w:r w:rsidRPr="00F51FEF">
              <w:rPr>
                <w:rFonts w:cs="DIN NEXT™ ARABIC MEDIUM"/>
              </w:rPr>
              <w:t xml:space="preserve"> </w:t>
            </w:r>
          </w:p>
        </w:tc>
        <w:tc>
          <w:tcPr>
            <w:tcW w:w="2159" w:type="dxa"/>
          </w:tcPr>
          <w:p w:rsidRPr="00F51FEF" w:rsidR="00F51FEF" w:rsidP="009C2CB4" w:rsidRDefault="00F51FEF" w14:paraId="3D92FB88" w14:textId="77777777">
            <w:pPr>
              <w:spacing w:line="276" w:lineRule="auto"/>
              <w:jc w:val="center"/>
              <w:rPr>
                <w:rFonts w:cs="DIN NEXT™ ARABIC MEDIUM"/>
              </w:rPr>
            </w:pPr>
          </w:p>
        </w:tc>
        <w:tc>
          <w:tcPr>
            <w:tcW w:w="3420" w:type="dxa"/>
          </w:tcPr>
          <w:p w:rsidRPr="00F51FEF" w:rsidR="00F51FEF" w:rsidP="009C2CB4" w:rsidRDefault="00F51FEF" w14:paraId="4AC86839" w14:textId="77777777">
            <w:pPr>
              <w:spacing w:line="276" w:lineRule="auto"/>
              <w:jc w:val="center"/>
              <w:rPr>
                <w:rFonts w:cs="DIN NEXT™ ARABIC MEDIUM"/>
              </w:rPr>
            </w:pPr>
          </w:p>
        </w:tc>
      </w:tr>
      <w:tr w:rsidRPr="00F51FEF" w:rsidR="00F51FEF" w:rsidTr="00FA3722" w14:paraId="59F586DB" w14:textId="77777777">
        <w:trPr>
          <w:trHeight w:val="345"/>
        </w:trPr>
        <w:tc>
          <w:tcPr>
            <w:tcW w:w="3576" w:type="dxa"/>
          </w:tcPr>
          <w:p w:rsidRPr="00F51FEF" w:rsidR="00F51FEF" w:rsidP="009C2CB4" w:rsidRDefault="00F51FEF" w14:paraId="6234504A" w14:textId="77777777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284" w:hanging="284"/>
              <w:rPr>
                <w:rFonts w:cs="DIN NEXT™ ARABIC MEDIUM"/>
              </w:rPr>
            </w:pPr>
            <w:r w:rsidRPr="00F51FEF">
              <w:rPr>
                <w:rFonts w:cs="DIN NEXT™ ARABIC MEDIUM"/>
              </w:rPr>
              <w:t xml:space="preserve"> </w:t>
            </w:r>
          </w:p>
        </w:tc>
        <w:tc>
          <w:tcPr>
            <w:tcW w:w="2159" w:type="dxa"/>
          </w:tcPr>
          <w:p w:rsidRPr="00F51FEF" w:rsidR="00F51FEF" w:rsidP="009C2CB4" w:rsidRDefault="00F51FEF" w14:paraId="0BF9115C" w14:textId="77777777">
            <w:pPr>
              <w:spacing w:line="276" w:lineRule="auto"/>
              <w:jc w:val="center"/>
              <w:rPr>
                <w:rFonts w:cs="DIN NEXT™ ARABIC MEDIUM"/>
              </w:rPr>
            </w:pPr>
          </w:p>
        </w:tc>
        <w:tc>
          <w:tcPr>
            <w:tcW w:w="3420" w:type="dxa"/>
          </w:tcPr>
          <w:p w:rsidRPr="00F51FEF" w:rsidR="00F51FEF" w:rsidP="009C2CB4" w:rsidRDefault="00F51FEF" w14:paraId="6D1BAE2B" w14:textId="77777777">
            <w:pPr>
              <w:spacing w:line="276" w:lineRule="auto"/>
              <w:jc w:val="center"/>
              <w:rPr>
                <w:rFonts w:cs="DIN NEXT™ ARABIC MEDIUM"/>
              </w:rPr>
            </w:pPr>
          </w:p>
        </w:tc>
      </w:tr>
      <w:tr w:rsidRPr="00F51FEF" w:rsidR="00F51FEF" w:rsidTr="00FA3722" w14:paraId="33225CC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8"/>
        </w:trPr>
        <w:tc>
          <w:tcPr>
            <w:tcW w:w="3576" w:type="dxa"/>
          </w:tcPr>
          <w:p w:rsidRPr="00F51FEF" w:rsidR="00F51FEF" w:rsidP="009C2CB4" w:rsidRDefault="00F51FEF" w14:paraId="3B43544E" w14:textId="77777777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284" w:hanging="284"/>
              <w:rPr>
                <w:rFonts w:cs="DIN NEXT™ ARABIC MEDIUM"/>
              </w:rPr>
            </w:pPr>
            <w:r w:rsidRPr="00F51FEF">
              <w:rPr>
                <w:rFonts w:cs="DIN NEXT™ ARABIC MEDIUM"/>
              </w:rPr>
              <w:t xml:space="preserve"> </w:t>
            </w:r>
          </w:p>
        </w:tc>
        <w:tc>
          <w:tcPr>
            <w:tcW w:w="2159" w:type="dxa"/>
          </w:tcPr>
          <w:p w:rsidRPr="00F51FEF" w:rsidR="00F51FEF" w:rsidP="009C2CB4" w:rsidRDefault="00F51FEF" w14:paraId="2105F886" w14:textId="77777777">
            <w:pPr>
              <w:spacing w:line="276" w:lineRule="auto"/>
              <w:jc w:val="center"/>
              <w:rPr>
                <w:rFonts w:cs="DIN NEXT™ ARABIC MEDIUM"/>
              </w:rPr>
            </w:pPr>
          </w:p>
        </w:tc>
        <w:tc>
          <w:tcPr>
            <w:tcW w:w="3420" w:type="dxa"/>
          </w:tcPr>
          <w:p w:rsidRPr="00F51FEF" w:rsidR="00F51FEF" w:rsidP="009C2CB4" w:rsidRDefault="00F51FEF" w14:paraId="7D1BEB64" w14:textId="77777777">
            <w:pPr>
              <w:spacing w:line="276" w:lineRule="auto"/>
              <w:jc w:val="center"/>
              <w:rPr>
                <w:rFonts w:cs="DIN NEXT™ ARABIC MEDIUM"/>
              </w:rPr>
            </w:pPr>
          </w:p>
        </w:tc>
      </w:tr>
      <w:bookmarkEnd w:id="7"/>
    </w:tbl>
    <w:p w:rsidR="00A73FEF" w:rsidP="00A73FEF" w:rsidRDefault="00A73FEF" w14:paraId="791C9C5F" w14:textId="77777777">
      <w:pPr>
        <w:spacing w:after="0"/>
        <w:ind w:right="43"/>
        <w:jc w:val="both"/>
        <w:rPr>
          <w:rFonts w:ascii="DIN NEXT™ ARABIC LIGHT" w:hAnsi="DIN NEXT™ ARABIC LIGHT" w:cs="DIN NEXT™ ARABIC LIGHT"/>
          <w:color w:val="4C3D8E"/>
          <w:sz w:val="24"/>
          <w:szCs w:val="24"/>
          <w:lang w:bidi="ar-EG"/>
        </w:rPr>
      </w:pPr>
    </w:p>
    <w:p w:rsidRPr="00A73FEF" w:rsidR="009410D1" w:rsidP="002913E8" w:rsidRDefault="00FA3722" w14:paraId="4F1CBCAE" w14:textId="0FA9E765">
      <w:pPr>
        <w:spacing w:after="0"/>
        <w:ind w:right="43"/>
        <w:jc w:val="both"/>
        <w:rPr>
          <w:rStyle w:val="a"/>
          <w:color w:val="auto"/>
          <w:sz w:val="22"/>
          <w:szCs w:val="22"/>
        </w:rPr>
      </w:pPr>
      <w:r w:rsidRPr="00A73FEF">
        <w:rPr>
          <w:rFonts w:ascii="DIN NEXT™ ARABIC LIGHT" w:hAnsi="DIN NEXT™ ARABIC LIGHT" w:cs="DIN NEXT™ ARABIC LIGHT"/>
          <w:lang w:bidi="ar-EG"/>
        </w:rPr>
        <w:t xml:space="preserve">Improvement plan should be discussed </w:t>
      </w:r>
      <w:r w:rsidRPr="00A73FEF" w:rsidR="00A73FEF">
        <w:rPr>
          <w:rFonts w:ascii="DIN NEXT™ ARABIC LIGHT" w:hAnsi="DIN NEXT™ ARABIC LIGHT" w:cs="DIN NEXT™ ARABIC LIGHT"/>
          <w:lang w:bidi="ar-EG"/>
        </w:rPr>
        <w:t>at</w:t>
      </w:r>
      <w:r w:rsidRPr="00A73FEF">
        <w:rPr>
          <w:rFonts w:ascii="DIN NEXT™ ARABIC LIGHT" w:hAnsi="DIN NEXT™ ARABIC LIGHT" w:cs="DIN NEXT™ ARABIC LIGHT"/>
          <w:lang w:bidi="ar-EG"/>
        </w:rPr>
        <w:t xml:space="preserve"> the department council and included in the annual program </w:t>
      </w:r>
      <w:r w:rsidR="002913E8">
        <w:rPr>
          <w:rFonts w:ascii="DIN NEXT™ ARABIC LIGHT" w:hAnsi="DIN NEXT™ ARABIC LIGHT" w:cs="DIN NEXT™ ARABIC LIGHT"/>
          <w:lang w:bidi="ar-EG"/>
        </w:rPr>
        <w:t>report</w:t>
      </w:r>
    </w:p>
    <w:sectPr w:rsidRPr="00A73FEF" w:rsidR="009410D1" w:rsidSect="00FD583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orient="portrait" w:code="9"/>
      <w:pgMar w:top="2340" w:right="1440" w:bottom="1440" w:left="1440" w:header="720" w:footer="288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43169" w:rsidP="00EE490F" w:rsidRDefault="00943169" w14:paraId="7EA06123" w14:textId="77777777">
      <w:pPr>
        <w:spacing w:after="0" w:line="240" w:lineRule="auto"/>
      </w:pPr>
      <w:r>
        <w:separator/>
      </w:r>
    </w:p>
  </w:endnote>
  <w:endnote w:type="continuationSeparator" w:id="0">
    <w:p w:rsidR="00943169" w:rsidP="00EE490F" w:rsidRDefault="00943169" w14:paraId="5959CF0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NEXT™ ARABIC MEDIUM">
    <w:panose1 w:val="020B0603020203050203"/>
    <w:charset w:val="00"/>
    <w:family w:val="swiss"/>
    <w:pitch w:val="variable"/>
    <w:sig w:usb0="800020AF" w:usb1="C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XtManalBLack">
    <w:charset w:val="02"/>
    <w:family w:val="auto"/>
    <w:pitch w:val="variable"/>
    <w:sig w:usb0="00000003" w:usb1="10000000" w:usb2="00000000" w:usb3="00000000" w:csb0="80000001" w:csb1="00000000"/>
  </w:font>
  <w:font w:name="AXtManalBold">
    <w:charset w:val="02"/>
    <w:family w:val="auto"/>
    <w:pitch w:val="variable"/>
    <w:sig w:usb0="00000003" w:usb1="10000000" w:usb2="00000000" w:usb3="00000000" w:csb0="80000001" w:csb1="00000000"/>
  </w:font>
  <w:font w:name="AbdoLine-Light">
    <w:altName w:val="﷽﷽﷽﷽﷽﷽﷽﷽e Light"/>
    <w:charset w:val="B2"/>
    <w:family w:val="auto"/>
    <w:pitch w:val="variable"/>
    <w:sig w:usb0="80002001" w:usb1="80000040" w:usb2="00000008" w:usb3="00000000" w:csb0="00000041" w:csb1="00000000"/>
  </w:font>
  <w:font w:name="DIN NEXT™ ARABIC BOLD">
    <w:panose1 w:val="020B0803020203050203"/>
    <w:charset w:val="00"/>
    <w:family w:val="swiss"/>
    <w:pitch w:val="variable"/>
    <w:sig w:usb0="800020AF" w:usb1="C000A04A" w:usb2="00000008" w:usb3="00000000" w:csb0="00000041" w:csb1="00000000"/>
  </w:font>
  <w:font w:name="DIN NEXT™ ARABIC REGULAR">
    <w:panose1 w:val="020B0503020203050203"/>
    <w:charset w:val="00"/>
    <w:family w:val="swiss"/>
    <w:pitch w:val="variable"/>
    <w:sig w:usb0="800020AF" w:usb1="C000A04A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IN NEXT™ ARABIC LIGHT">
    <w:panose1 w:val="020B0303020203050203"/>
    <w:charset w:val="B2"/>
    <w:family w:val="swiss"/>
    <w:pitch w:val="variable"/>
    <w:sig w:usb0="800020AF" w:usb1="C000A04A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30332" w:rsidRDefault="00730332" w14:paraId="49B4DDF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6180581"/>
      <w:docPartObj>
        <w:docPartGallery w:val="Page Numbers (Bottom of Page)"/>
        <w:docPartUnique/>
      </w:docPartObj>
    </w:sdtPr>
    <w:sdtEndPr>
      <w:rPr>
        <w:rFonts w:ascii="DIN NEXT™ ARABIC REGULAR" w:hAnsi="DIN NEXT™ ARABIC REGULAR" w:cs="DIN NEXT™ ARABIC REGULAR"/>
        <w:noProof/>
      </w:rPr>
    </w:sdtEndPr>
    <w:sdtContent>
      <w:p w:rsidR="000263E2" w:rsidRDefault="000263E2" w14:paraId="619D58BF" w14:textId="269DE838">
        <w:pPr>
          <w:pStyle w:val="Footer"/>
          <w:jc w:val="center"/>
        </w:pP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fldChar w:fldCharType="begin"/>
        </w: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instrText xml:space="preserve"> PAGE   \* MERGEFORMAT </w:instrText>
        </w: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fldChar w:fldCharType="separate"/>
        </w:r>
        <w:r w:rsidR="00D00791">
          <w:rPr>
            <w:rFonts w:ascii="DIN NEXT™ ARABIC MEDIUM" w:hAnsi="DIN NEXT™ ARABIC MEDIUM" w:cs="DIN NEXT™ ARABIC MEDIUM"/>
            <w:noProof/>
            <w:color w:val="4C3D8E"/>
            <w:sz w:val="28"/>
            <w:szCs w:val="28"/>
          </w:rPr>
          <w:t>2</w:t>
        </w:r>
        <w:r w:rsidRPr="003A4ABD">
          <w:rPr>
            <w:rFonts w:ascii="DIN NEXT™ ARABIC MEDIUM" w:hAnsi="DIN NEXT™ ARABIC MEDIUM" w:cs="DIN NEXT™ ARABIC MEDIUM"/>
            <w:noProof/>
            <w:color w:val="4C3D8E"/>
            <w:sz w:val="28"/>
            <w:szCs w:val="28"/>
          </w:rPr>
          <w:fldChar w:fldCharType="end"/>
        </w:r>
      </w:p>
    </w:sdtContent>
  </w:sdt>
  <w:p w:rsidR="000263E2" w:rsidRDefault="000263E2" w14:paraId="4338067A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30332" w:rsidRDefault="00730332" w14:paraId="12FAA370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43169" w:rsidP="00EE490F" w:rsidRDefault="00943169" w14:paraId="4739F139" w14:textId="77777777">
      <w:pPr>
        <w:spacing w:after="0" w:line="240" w:lineRule="auto"/>
      </w:pPr>
      <w:r>
        <w:separator/>
      </w:r>
    </w:p>
  </w:footnote>
  <w:footnote w:type="continuationSeparator" w:id="0">
    <w:p w:rsidR="00943169" w:rsidP="00EE490F" w:rsidRDefault="00943169" w14:paraId="22D0E68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30332" w:rsidRDefault="00730332" w14:paraId="4731F83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0263E2" w:rsidRDefault="00284171" w14:paraId="4C047089" w14:textId="7F8BCC3F">
    <w:pPr>
      <w:pStyle w:val="Header"/>
    </w:pPr>
    <w:r>
      <w:rPr>
        <w:noProof/>
      </w:rPr>
      <w:drawing>
        <wp:anchor distT="0" distB="0" distL="114300" distR="114300" simplePos="0" relativeHeight="251660287" behindDoc="1" locked="0" layoutInCell="1" allowOverlap="1" wp14:anchorId="312793D5" wp14:editId="7A1E0213">
          <wp:simplePos x="0" y="0"/>
          <wp:positionH relativeFrom="page">
            <wp:align>right</wp:align>
          </wp:positionH>
          <wp:positionV relativeFrom="paragraph">
            <wp:posOffset>-438150</wp:posOffset>
          </wp:positionV>
          <wp:extent cx="7548245" cy="10672445"/>
          <wp:effectExtent l="0" t="0" r="0" b="0"/>
          <wp:wrapNone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8245" cy="10672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0263E2" w:rsidP="00730332" w:rsidRDefault="000D2D65" w14:paraId="32ECFA27" w14:textId="345CC54C">
    <w:pPr>
      <w:pStyle w:val="Header"/>
      <w:tabs>
        <w:tab w:val="clear" w:pos="4680"/>
        <w:tab w:val="clear" w:pos="9360"/>
        <w:tab w:val="left" w:pos="6586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01476BF9" wp14:editId="017A5F14">
          <wp:simplePos x="0" y="0"/>
          <wp:positionH relativeFrom="page">
            <wp:posOffset>-44450</wp:posOffset>
          </wp:positionH>
          <wp:positionV relativeFrom="paragraph">
            <wp:posOffset>-691764</wp:posOffset>
          </wp:positionV>
          <wp:extent cx="7548245" cy="10672445"/>
          <wp:effectExtent l="0" t="0" r="0" b="0"/>
          <wp:wrapNone/>
          <wp:docPr id="9" name="Picture 9" descr="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Squar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8245" cy="10672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033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652CA"/>
    <w:multiLevelType w:val="hybridMultilevel"/>
    <w:tmpl w:val="E4564D0C"/>
    <w:lvl w:ilvl="0" w:tplc="36362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7462610"/>
    <w:multiLevelType w:val="hybridMultilevel"/>
    <w:tmpl w:val="F0E40C5E"/>
    <w:lvl w:ilvl="0" w:tplc="F4423EC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A8F678BC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2EBC489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D884FF7E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23B6404C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0E7A9CD6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27B80AE0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ABB0F47C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E23CBE5A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83B7F64"/>
    <w:multiLevelType w:val="hybridMultilevel"/>
    <w:tmpl w:val="01AA1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8ED91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4588CCE6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5324DBCA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5E92960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C85E3B64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ED7436A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B394CCD2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134A85F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D6B0086"/>
    <w:multiLevelType w:val="hybridMultilevel"/>
    <w:tmpl w:val="C35E7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C3E4F"/>
    <w:multiLevelType w:val="hybridMultilevel"/>
    <w:tmpl w:val="3684D5E2"/>
    <w:lvl w:ilvl="0" w:tplc="D634312C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EE724CD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D25225E4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16C9292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5CA0DDC8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E3E8BC6C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356E2944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99A4C0FA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AB1496D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F6F3B75"/>
    <w:multiLevelType w:val="hybridMultilevel"/>
    <w:tmpl w:val="6202459E"/>
    <w:lvl w:ilvl="0" w:tplc="113A213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C448AC78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</w:rPr>
    </w:lvl>
    <w:lvl w:ilvl="2" w:tplc="F462EA2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AD90E9A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4" w:tplc="AB72A5E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5" w:tplc="80D02DE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45F2BEE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7" w:tplc="5C14FFC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8" w:tplc="FA60BB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0F8C2FD0"/>
    <w:multiLevelType w:val="hybridMultilevel"/>
    <w:tmpl w:val="E1B21CD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7287F49"/>
    <w:multiLevelType w:val="hybridMultilevel"/>
    <w:tmpl w:val="DF265AFE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A9D3406"/>
    <w:multiLevelType w:val="hybridMultilevel"/>
    <w:tmpl w:val="1A18710C"/>
    <w:lvl w:ilvl="0" w:tplc="542210B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1E421840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</w:rPr>
    </w:lvl>
    <w:lvl w:ilvl="2" w:tplc="A02AD39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CCF44F4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4" w:tplc="7B18DCE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5" w:tplc="1F20614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EEFAB10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7" w:tplc="C45235E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8" w:tplc="744E65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1C592B83"/>
    <w:multiLevelType w:val="hybridMultilevel"/>
    <w:tmpl w:val="1098EE32"/>
    <w:lvl w:ilvl="0" w:tplc="AA5C20E2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C18ED91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4588CCE6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5324DBCA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5E92960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C85E3B64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ED7436A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B394CCD2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134A85F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CEB167A"/>
    <w:multiLevelType w:val="hybridMultilevel"/>
    <w:tmpl w:val="FD22BD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25C11"/>
    <w:multiLevelType w:val="hybridMultilevel"/>
    <w:tmpl w:val="61E4CC7A"/>
    <w:lvl w:ilvl="0" w:tplc="0926548E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5CEC3A14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8AD22A8E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0342D12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6FD01ECE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2CB813BA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1D28F2F8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9E8A8B16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6F1CED32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5F553D8"/>
    <w:multiLevelType w:val="hybridMultilevel"/>
    <w:tmpl w:val="05EEE95A"/>
    <w:lvl w:ilvl="0" w:tplc="B19C1E12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 w:cs="Symbol"/>
        <w:color w:val="FFFFFF" w:themeColor="background1"/>
        <w:u w:color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2ECF7F20"/>
    <w:multiLevelType w:val="hybridMultilevel"/>
    <w:tmpl w:val="B8AAFF6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971E29"/>
    <w:multiLevelType w:val="hybridMultilevel"/>
    <w:tmpl w:val="78106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2761E"/>
    <w:multiLevelType w:val="hybridMultilevel"/>
    <w:tmpl w:val="3D78A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6523B"/>
    <w:multiLevelType w:val="hybridMultilevel"/>
    <w:tmpl w:val="DC3A4232"/>
    <w:lvl w:ilvl="0" w:tplc="0BD8B16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56C89544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EBEE886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FCBA17D0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E834A97A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543A9DB2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51CA098E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DD3AB69E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6B8A1F42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5EF46A2"/>
    <w:multiLevelType w:val="hybridMultilevel"/>
    <w:tmpl w:val="1528065E"/>
    <w:lvl w:ilvl="0" w:tplc="EBCA55B2">
      <w:start w:val="2"/>
      <w:numFmt w:val="bullet"/>
      <w:lvlText w:val=""/>
      <w:lvlJc w:val="left"/>
      <w:pPr>
        <w:ind w:left="720" w:hanging="360"/>
      </w:pPr>
      <w:rPr>
        <w:rFonts w:hint="default" w:ascii="Symbol" w:hAnsi="Symbol" w:cs="DIN NEXT™ ARABIC MEDIUM" w:eastAsiaTheme="minorHAnsi"/>
        <w:color w:val="FFFF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9E124B9"/>
    <w:multiLevelType w:val="hybridMultilevel"/>
    <w:tmpl w:val="21F2C558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46033186"/>
    <w:multiLevelType w:val="hybridMultilevel"/>
    <w:tmpl w:val="5AECA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20300"/>
    <w:multiLevelType w:val="hybridMultilevel"/>
    <w:tmpl w:val="B8AAFF6A"/>
    <w:lvl w:ilvl="0" w:tplc="1570E1F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873B88"/>
    <w:multiLevelType w:val="hybridMultilevel"/>
    <w:tmpl w:val="A3F0C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5284C"/>
    <w:multiLevelType w:val="hybridMultilevel"/>
    <w:tmpl w:val="4A2A810C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 w:tentative="1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3" w15:restartNumberingAfterBreak="0">
    <w:nsid w:val="58061C24"/>
    <w:multiLevelType w:val="hybridMultilevel"/>
    <w:tmpl w:val="82E28C4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E536228"/>
    <w:multiLevelType w:val="hybridMultilevel"/>
    <w:tmpl w:val="E39C9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25688B"/>
    <w:multiLevelType w:val="hybridMultilevel"/>
    <w:tmpl w:val="D5885878"/>
    <w:lvl w:ilvl="0" w:tplc="E53CE44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  <w:u w:color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17564C4"/>
    <w:multiLevelType w:val="hybridMultilevel"/>
    <w:tmpl w:val="FAA63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EB023D"/>
    <w:multiLevelType w:val="hybridMultilevel"/>
    <w:tmpl w:val="02DE6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417B5"/>
    <w:multiLevelType w:val="hybridMultilevel"/>
    <w:tmpl w:val="3FB20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17522"/>
    <w:multiLevelType w:val="hybridMultilevel"/>
    <w:tmpl w:val="2C74D4A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AF152F3"/>
    <w:multiLevelType w:val="hybridMultilevel"/>
    <w:tmpl w:val="0032EE8A"/>
    <w:lvl w:ilvl="0" w:tplc="BA280A38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4614BB32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F3C6B08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F28698A6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7C3224C8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593E2830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433CC73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D87A3876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9280A63E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FB818B4"/>
    <w:multiLevelType w:val="hybridMultilevel"/>
    <w:tmpl w:val="E7705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630318">
    <w:abstractNumId w:val="27"/>
  </w:num>
  <w:num w:numId="2" w16cid:durableId="1656881680">
    <w:abstractNumId w:val="24"/>
  </w:num>
  <w:num w:numId="3" w16cid:durableId="1088576885">
    <w:abstractNumId w:val="28"/>
  </w:num>
  <w:num w:numId="4" w16cid:durableId="1637029088">
    <w:abstractNumId w:val="31"/>
  </w:num>
  <w:num w:numId="5" w16cid:durableId="673261985">
    <w:abstractNumId w:val="17"/>
  </w:num>
  <w:num w:numId="6" w16cid:durableId="17892491">
    <w:abstractNumId w:val="30"/>
  </w:num>
  <w:num w:numId="7" w16cid:durableId="2125419306">
    <w:abstractNumId w:val="16"/>
  </w:num>
  <w:num w:numId="8" w16cid:durableId="1759987147">
    <w:abstractNumId w:val="4"/>
  </w:num>
  <w:num w:numId="9" w16cid:durableId="102963549">
    <w:abstractNumId w:val="11"/>
  </w:num>
  <w:num w:numId="10" w16cid:durableId="1937977052">
    <w:abstractNumId w:val="1"/>
  </w:num>
  <w:num w:numId="11" w16cid:durableId="51736529">
    <w:abstractNumId w:val="9"/>
  </w:num>
  <w:num w:numId="12" w16cid:durableId="117770548">
    <w:abstractNumId w:val="2"/>
  </w:num>
  <w:num w:numId="13" w16cid:durableId="1886483064">
    <w:abstractNumId w:val="5"/>
  </w:num>
  <w:num w:numId="14" w16cid:durableId="1800147263">
    <w:abstractNumId w:val="8"/>
  </w:num>
  <w:num w:numId="15" w16cid:durableId="2004160084">
    <w:abstractNumId w:val="23"/>
  </w:num>
  <w:num w:numId="16" w16cid:durableId="637564099">
    <w:abstractNumId w:val="7"/>
  </w:num>
  <w:num w:numId="17" w16cid:durableId="1620064353">
    <w:abstractNumId w:val="15"/>
  </w:num>
  <w:num w:numId="18" w16cid:durableId="1494175942">
    <w:abstractNumId w:val="19"/>
  </w:num>
  <w:num w:numId="19" w16cid:durableId="1629701728">
    <w:abstractNumId w:val="26"/>
  </w:num>
  <w:num w:numId="20" w16cid:durableId="788016376">
    <w:abstractNumId w:val="14"/>
  </w:num>
  <w:num w:numId="21" w16cid:durableId="767698176">
    <w:abstractNumId w:val="21"/>
  </w:num>
  <w:num w:numId="22" w16cid:durableId="1324889236">
    <w:abstractNumId w:val="22"/>
  </w:num>
  <w:num w:numId="23" w16cid:durableId="1017921535">
    <w:abstractNumId w:val="29"/>
  </w:num>
  <w:num w:numId="24" w16cid:durableId="2143646775">
    <w:abstractNumId w:val="6"/>
  </w:num>
  <w:num w:numId="25" w16cid:durableId="823202357">
    <w:abstractNumId w:val="18"/>
  </w:num>
  <w:num w:numId="26" w16cid:durableId="1807042857">
    <w:abstractNumId w:val="25"/>
  </w:num>
  <w:num w:numId="27" w16cid:durableId="1814370575">
    <w:abstractNumId w:val="12"/>
  </w:num>
  <w:num w:numId="28" w16cid:durableId="1438519309">
    <w:abstractNumId w:val="0"/>
  </w:num>
  <w:num w:numId="29" w16cid:durableId="509298940">
    <w:abstractNumId w:val="3"/>
  </w:num>
  <w:num w:numId="30" w16cid:durableId="1603419082">
    <w:abstractNumId w:val="10"/>
  </w:num>
  <w:num w:numId="31" w16cid:durableId="1296721029">
    <w:abstractNumId w:val="20"/>
  </w:num>
  <w:num w:numId="32" w16cid:durableId="10687676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3NjMxMDa2NDGxtDRR0lEKTi0uzszPAykwrAUAnnhW7SwAAAA="/>
  </w:docVars>
  <w:rsids>
    <w:rsidRoot w:val="00F236C3"/>
    <w:rsid w:val="0000034A"/>
    <w:rsid w:val="0000170C"/>
    <w:rsid w:val="000018E5"/>
    <w:rsid w:val="00001D76"/>
    <w:rsid w:val="00003FAC"/>
    <w:rsid w:val="00010A33"/>
    <w:rsid w:val="00011B3C"/>
    <w:rsid w:val="000263E2"/>
    <w:rsid w:val="00042349"/>
    <w:rsid w:val="000455C2"/>
    <w:rsid w:val="00060A9E"/>
    <w:rsid w:val="00085DEA"/>
    <w:rsid w:val="000973BC"/>
    <w:rsid w:val="000A15B4"/>
    <w:rsid w:val="000C0FCB"/>
    <w:rsid w:val="000C1F14"/>
    <w:rsid w:val="000D06FC"/>
    <w:rsid w:val="000D2D65"/>
    <w:rsid w:val="000E21D5"/>
    <w:rsid w:val="000E2809"/>
    <w:rsid w:val="000F105E"/>
    <w:rsid w:val="000F23D8"/>
    <w:rsid w:val="00120180"/>
    <w:rsid w:val="00123EA4"/>
    <w:rsid w:val="00126020"/>
    <w:rsid w:val="00131734"/>
    <w:rsid w:val="00137FF3"/>
    <w:rsid w:val="00143E31"/>
    <w:rsid w:val="001446ED"/>
    <w:rsid w:val="0016233A"/>
    <w:rsid w:val="00170319"/>
    <w:rsid w:val="001855D7"/>
    <w:rsid w:val="001A30FC"/>
    <w:rsid w:val="001C193F"/>
    <w:rsid w:val="001D13E9"/>
    <w:rsid w:val="001D1F8E"/>
    <w:rsid w:val="001D2CD2"/>
    <w:rsid w:val="001D5443"/>
    <w:rsid w:val="001F1144"/>
    <w:rsid w:val="001F2297"/>
    <w:rsid w:val="001F2F13"/>
    <w:rsid w:val="001F34EE"/>
    <w:rsid w:val="00205FF2"/>
    <w:rsid w:val="002176F6"/>
    <w:rsid w:val="002323BD"/>
    <w:rsid w:val="0024111A"/>
    <w:rsid w:val="002430CC"/>
    <w:rsid w:val="00251E09"/>
    <w:rsid w:val="00254CE8"/>
    <w:rsid w:val="00256F95"/>
    <w:rsid w:val="00266508"/>
    <w:rsid w:val="002728E9"/>
    <w:rsid w:val="002761CB"/>
    <w:rsid w:val="00284171"/>
    <w:rsid w:val="002913E8"/>
    <w:rsid w:val="00293830"/>
    <w:rsid w:val="002A0738"/>
    <w:rsid w:val="002A22D7"/>
    <w:rsid w:val="002A638C"/>
    <w:rsid w:val="002B0297"/>
    <w:rsid w:val="002C0FD2"/>
    <w:rsid w:val="002D35DE"/>
    <w:rsid w:val="002D4589"/>
    <w:rsid w:val="002E343C"/>
    <w:rsid w:val="002E63AD"/>
    <w:rsid w:val="002F0BC0"/>
    <w:rsid w:val="002F4948"/>
    <w:rsid w:val="00322BCA"/>
    <w:rsid w:val="003401C7"/>
    <w:rsid w:val="003410FA"/>
    <w:rsid w:val="00351E79"/>
    <w:rsid w:val="00352E47"/>
    <w:rsid w:val="00360FEC"/>
    <w:rsid w:val="00371CBD"/>
    <w:rsid w:val="00393194"/>
    <w:rsid w:val="00394F02"/>
    <w:rsid w:val="003A4ABD"/>
    <w:rsid w:val="003A762E"/>
    <w:rsid w:val="003B0D84"/>
    <w:rsid w:val="003B44D3"/>
    <w:rsid w:val="003C1003"/>
    <w:rsid w:val="003C2A5E"/>
    <w:rsid w:val="003C54AD"/>
    <w:rsid w:val="003C7ADF"/>
    <w:rsid w:val="003D6D34"/>
    <w:rsid w:val="003E48DE"/>
    <w:rsid w:val="003F00A8"/>
    <w:rsid w:val="003F01A9"/>
    <w:rsid w:val="003F3E71"/>
    <w:rsid w:val="00401F9D"/>
    <w:rsid w:val="00402ECE"/>
    <w:rsid w:val="004128F8"/>
    <w:rsid w:val="0041561F"/>
    <w:rsid w:val="00425E24"/>
    <w:rsid w:val="004408AF"/>
    <w:rsid w:val="00443CFF"/>
    <w:rsid w:val="00446A31"/>
    <w:rsid w:val="00461566"/>
    <w:rsid w:val="00464F77"/>
    <w:rsid w:val="0047059E"/>
    <w:rsid w:val="0049155B"/>
    <w:rsid w:val="004951B4"/>
    <w:rsid w:val="004C0681"/>
    <w:rsid w:val="004C5EBA"/>
    <w:rsid w:val="004D05F8"/>
    <w:rsid w:val="004E172A"/>
    <w:rsid w:val="004F50F1"/>
    <w:rsid w:val="00500773"/>
    <w:rsid w:val="005031B0"/>
    <w:rsid w:val="005104BB"/>
    <w:rsid w:val="00512A54"/>
    <w:rsid w:val="00512AB4"/>
    <w:rsid w:val="005217A2"/>
    <w:rsid w:val="005419F6"/>
    <w:rsid w:val="005508C6"/>
    <w:rsid w:val="00553B10"/>
    <w:rsid w:val="00561601"/>
    <w:rsid w:val="005719C3"/>
    <w:rsid w:val="005766B3"/>
    <w:rsid w:val="005879E6"/>
    <w:rsid w:val="005A146D"/>
    <w:rsid w:val="005A52E1"/>
    <w:rsid w:val="005A7B3E"/>
    <w:rsid w:val="005B1E8D"/>
    <w:rsid w:val="005B360D"/>
    <w:rsid w:val="005B4B63"/>
    <w:rsid w:val="005E749B"/>
    <w:rsid w:val="005F2EDF"/>
    <w:rsid w:val="005F57A5"/>
    <w:rsid w:val="0060691A"/>
    <w:rsid w:val="00630073"/>
    <w:rsid w:val="00633DFF"/>
    <w:rsid w:val="00640927"/>
    <w:rsid w:val="00652739"/>
    <w:rsid w:val="0066519A"/>
    <w:rsid w:val="0069056D"/>
    <w:rsid w:val="00693DCF"/>
    <w:rsid w:val="00696A1F"/>
    <w:rsid w:val="006B08C3"/>
    <w:rsid w:val="006B12D6"/>
    <w:rsid w:val="006B3CD5"/>
    <w:rsid w:val="006F2422"/>
    <w:rsid w:val="007065FD"/>
    <w:rsid w:val="00711EE8"/>
    <w:rsid w:val="0072528F"/>
    <w:rsid w:val="00730332"/>
    <w:rsid w:val="00772B4C"/>
    <w:rsid w:val="007E1F1C"/>
    <w:rsid w:val="007E2F40"/>
    <w:rsid w:val="00807650"/>
    <w:rsid w:val="00825432"/>
    <w:rsid w:val="008306EB"/>
    <w:rsid w:val="00877341"/>
    <w:rsid w:val="008A1157"/>
    <w:rsid w:val="008B1E48"/>
    <w:rsid w:val="008B2211"/>
    <w:rsid w:val="008C536B"/>
    <w:rsid w:val="008C68BC"/>
    <w:rsid w:val="009023F3"/>
    <w:rsid w:val="00905031"/>
    <w:rsid w:val="0090602B"/>
    <w:rsid w:val="009203B9"/>
    <w:rsid w:val="00922296"/>
    <w:rsid w:val="00924028"/>
    <w:rsid w:val="009406AC"/>
    <w:rsid w:val="009410D1"/>
    <w:rsid w:val="00943169"/>
    <w:rsid w:val="0096672E"/>
    <w:rsid w:val="00970132"/>
    <w:rsid w:val="0097256E"/>
    <w:rsid w:val="009A3B8E"/>
    <w:rsid w:val="009C23D4"/>
    <w:rsid w:val="009C2CB4"/>
    <w:rsid w:val="009C4489"/>
    <w:rsid w:val="009C4B55"/>
    <w:rsid w:val="009D0B5B"/>
    <w:rsid w:val="009D4997"/>
    <w:rsid w:val="009E3CC0"/>
    <w:rsid w:val="009E47E5"/>
    <w:rsid w:val="009F2ED5"/>
    <w:rsid w:val="00A04CF1"/>
    <w:rsid w:val="00A179DE"/>
    <w:rsid w:val="00A372A9"/>
    <w:rsid w:val="00A44627"/>
    <w:rsid w:val="00A502C1"/>
    <w:rsid w:val="00A5558A"/>
    <w:rsid w:val="00A63AD0"/>
    <w:rsid w:val="00A7204A"/>
    <w:rsid w:val="00A73FEF"/>
    <w:rsid w:val="00A8142C"/>
    <w:rsid w:val="00A979FA"/>
    <w:rsid w:val="00AD423B"/>
    <w:rsid w:val="00AE0516"/>
    <w:rsid w:val="00AE6AD7"/>
    <w:rsid w:val="00B01484"/>
    <w:rsid w:val="00B174B5"/>
    <w:rsid w:val="00B20916"/>
    <w:rsid w:val="00B22AAC"/>
    <w:rsid w:val="00B37E6C"/>
    <w:rsid w:val="00B727DA"/>
    <w:rsid w:val="00B80620"/>
    <w:rsid w:val="00B80926"/>
    <w:rsid w:val="00B93E29"/>
    <w:rsid w:val="00B952DB"/>
    <w:rsid w:val="00B97B1E"/>
    <w:rsid w:val="00BB15BF"/>
    <w:rsid w:val="00BF29A8"/>
    <w:rsid w:val="00BF4D7C"/>
    <w:rsid w:val="00C1739D"/>
    <w:rsid w:val="00C17B89"/>
    <w:rsid w:val="00C33239"/>
    <w:rsid w:val="00C55180"/>
    <w:rsid w:val="00C617D1"/>
    <w:rsid w:val="00C74F44"/>
    <w:rsid w:val="00C76AAE"/>
    <w:rsid w:val="00C77FDD"/>
    <w:rsid w:val="00C80B76"/>
    <w:rsid w:val="00C81CB5"/>
    <w:rsid w:val="00C84EB5"/>
    <w:rsid w:val="00C958D9"/>
    <w:rsid w:val="00CB11A3"/>
    <w:rsid w:val="00CD13C5"/>
    <w:rsid w:val="00CD17C2"/>
    <w:rsid w:val="00CE0B84"/>
    <w:rsid w:val="00D00791"/>
    <w:rsid w:val="00D14A6E"/>
    <w:rsid w:val="00D15B72"/>
    <w:rsid w:val="00D3555B"/>
    <w:rsid w:val="00D4307F"/>
    <w:rsid w:val="00D76E52"/>
    <w:rsid w:val="00D83461"/>
    <w:rsid w:val="00D93C4F"/>
    <w:rsid w:val="00E0297E"/>
    <w:rsid w:val="00E02D40"/>
    <w:rsid w:val="00E50529"/>
    <w:rsid w:val="00E91116"/>
    <w:rsid w:val="00E96C61"/>
    <w:rsid w:val="00EA502F"/>
    <w:rsid w:val="00EC40CF"/>
    <w:rsid w:val="00ED6B12"/>
    <w:rsid w:val="00EE490F"/>
    <w:rsid w:val="00EF720B"/>
    <w:rsid w:val="00F02C99"/>
    <w:rsid w:val="00F039E0"/>
    <w:rsid w:val="00F11C83"/>
    <w:rsid w:val="00F236C3"/>
    <w:rsid w:val="00F35B02"/>
    <w:rsid w:val="00F43D45"/>
    <w:rsid w:val="00F50654"/>
    <w:rsid w:val="00F51FEF"/>
    <w:rsid w:val="00F54C3D"/>
    <w:rsid w:val="00F773F7"/>
    <w:rsid w:val="00F9176E"/>
    <w:rsid w:val="00F91847"/>
    <w:rsid w:val="00F93772"/>
    <w:rsid w:val="00F9729F"/>
    <w:rsid w:val="00F97D4D"/>
    <w:rsid w:val="00FA2252"/>
    <w:rsid w:val="00FA3722"/>
    <w:rsid w:val="00FA3E2F"/>
    <w:rsid w:val="00FC2D18"/>
    <w:rsid w:val="00FD15CC"/>
    <w:rsid w:val="00FD583F"/>
    <w:rsid w:val="3BB4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BF4CA3"/>
  <w15:chartTrackingRefBased/>
  <w15:docId w15:val="{7DD940A6-375E-493A-BB9C-96E0CCD3D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C0FCB"/>
  </w:style>
  <w:style w:type="paragraph" w:styleId="Heading1">
    <w:name w:val="heading 1"/>
    <w:basedOn w:val="Normal"/>
    <w:next w:val="Normal"/>
    <w:link w:val="Heading1Char"/>
    <w:uiPriority w:val="9"/>
    <w:qFormat/>
    <w:rsid w:val="002A638C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638C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490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E490F"/>
  </w:style>
  <w:style w:type="paragraph" w:styleId="Footer">
    <w:name w:val="footer"/>
    <w:basedOn w:val="Normal"/>
    <w:link w:val="FooterChar"/>
    <w:uiPriority w:val="99"/>
    <w:unhideWhenUsed/>
    <w:rsid w:val="00EE490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E490F"/>
  </w:style>
  <w:style w:type="paragraph" w:styleId="BasicParagraph" w:customStyle="1">
    <w:name w:val="[Basic Paragraph]"/>
    <w:basedOn w:val="Normal"/>
    <w:uiPriority w:val="99"/>
    <w:rsid w:val="002761CB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bidi="ar-YE"/>
    </w:rPr>
  </w:style>
  <w:style w:type="character" w:styleId="a" w:customStyle="1">
    <w:name w:val="عنوان بني"/>
    <w:uiPriority w:val="99"/>
    <w:rsid w:val="002761CB"/>
    <w:rPr>
      <w:rFonts w:ascii="AXtManalBLack" w:hAnsi="AXtManalBLack" w:cs="AXtManalBLack"/>
      <w:color w:val="684C0F"/>
      <w:sz w:val="40"/>
      <w:szCs w:val="40"/>
    </w:rPr>
  </w:style>
  <w:style w:type="paragraph" w:styleId="ListParagraph">
    <w:name w:val="List Paragraph"/>
    <w:aliases w:val="Use Case List Paragraph Char,Bulleted Text,Bullet List,سرد الفقرات,Bullet Normal,lp1,List Paragraph1,lp11,Steps,List Paragraph Char Char,SGLText List Paragraph,Normal Sentence,Colorful List - Accent 11,Head 3,Use Case List Paragraph"/>
    <w:basedOn w:val="Normal"/>
    <w:link w:val="ListParagraphChar"/>
    <w:uiPriority w:val="34"/>
    <w:qFormat/>
    <w:rsid w:val="002C0FD2"/>
    <w:pPr>
      <w:ind w:left="720"/>
      <w:contextualSpacing/>
    </w:pPr>
  </w:style>
  <w:style w:type="table" w:styleId="TableGrid">
    <w:name w:val="Table Grid"/>
    <w:basedOn w:val="TableNormal"/>
    <w:uiPriority w:val="59"/>
    <w:rsid w:val="001F34E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0" w:customStyle="1">
    <w:name w:val="نص أسود"/>
    <w:uiPriority w:val="99"/>
    <w:rsid w:val="003B44D3"/>
    <w:rPr>
      <w:rFonts w:ascii="AXtManalBold" w:hAnsi="AXtManalBold" w:cs="AXtManalBold"/>
      <w:sz w:val="30"/>
      <w:szCs w:val="30"/>
    </w:rPr>
  </w:style>
  <w:style w:type="paragraph" w:styleId="NoParagraphStyle" w:customStyle="1">
    <w:name w:val="[No Paragraph Style]"/>
    <w:rsid w:val="00A5558A"/>
    <w:pPr>
      <w:autoSpaceDE w:val="0"/>
      <w:autoSpaceDN w:val="0"/>
      <w:bidi/>
      <w:adjustRightInd w:val="0"/>
      <w:spacing w:after="0" w:line="288" w:lineRule="auto"/>
      <w:textAlignment w:val="center"/>
    </w:pPr>
    <w:rPr>
      <w:rFonts w:cs="AbdoLine-Light"/>
      <w:color w:val="000000"/>
      <w:sz w:val="24"/>
      <w:szCs w:val="24"/>
      <w:lang w:bidi="ar-YE"/>
    </w:rPr>
  </w:style>
  <w:style w:type="paragraph" w:styleId="Revision">
    <w:name w:val="Revision"/>
    <w:hidden/>
    <w:uiPriority w:val="99"/>
    <w:semiHidden/>
    <w:rsid w:val="00512AB4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91116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  <w:style w:type="character" w:styleId="ListParagraphChar" w:customStyle="1">
    <w:name w:val="List Paragraph Char"/>
    <w:aliases w:val="Use Case List Paragraph Char Char,Bulleted Text Char,Bullet List Char,سرد الفقرات Char,Bullet Normal Char,lp1 Char,List Paragraph1 Char,lp11 Char,Steps Char,List Paragraph Char Char Char,SGLText List Paragraph Char,Head 3 Char"/>
    <w:link w:val="ListParagraph"/>
    <w:uiPriority w:val="34"/>
    <w:qFormat/>
    <w:locked/>
    <w:rsid w:val="002D35DE"/>
  </w:style>
  <w:style w:type="table" w:styleId="GridTable4-Accent11" w:customStyle="1">
    <w:name w:val="Grid Table 4 - Accent 11"/>
    <w:basedOn w:val="TableNormal"/>
    <w:uiPriority w:val="49"/>
    <w:rsid w:val="003A4ABD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color="5B9BD5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F97D4D"/>
    <w:rPr>
      <w:color w:val="808080"/>
    </w:rPr>
  </w:style>
  <w:style w:type="paragraph" w:styleId="Style1" w:customStyle="1">
    <w:name w:val="Style1"/>
    <w:basedOn w:val="Normal"/>
    <w:link w:val="Style1Char"/>
    <w:qFormat/>
    <w:rsid w:val="00F97D4D"/>
    <w:pPr>
      <w:framePr w:hSpace="180" w:wrap="around" w:hAnchor="margin" w:vAnchor="text" w:xAlign="center" w:y="961"/>
      <w:spacing w:after="0" w:line="360" w:lineRule="auto"/>
      <w:jc w:val="lowKashida"/>
    </w:pPr>
    <w:rPr>
      <w:rFonts w:ascii="DIN NEXT™ ARABIC MEDIUM" w:hAnsi="DIN NEXT™ ARABIC MEDIUM"/>
      <w:b/>
      <w:color w:val="52B5C2"/>
      <w:sz w:val="28"/>
    </w:rPr>
  </w:style>
  <w:style w:type="character" w:styleId="Style1Char" w:customStyle="1">
    <w:name w:val="Style1 Char"/>
    <w:basedOn w:val="DefaultParagraphFont"/>
    <w:link w:val="Style1"/>
    <w:rsid w:val="00F97D4D"/>
    <w:rPr>
      <w:rFonts w:ascii="DIN NEXT™ ARABIC MEDIUM" w:hAnsi="DIN NEXT™ ARABIC MEDIUM"/>
      <w:b/>
      <w:color w:val="52B5C2"/>
      <w:sz w:val="28"/>
    </w:rPr>
  </w:style>
  <w:style w:type="character" w:styleId="Heading1Char" w:customStyle="1">
    <w:name w:val="Heading 1 Char"/>
    <w:basedOn w:val="DefaultParagraphFont"/>
    <w:link w:val="Heading1"/>
    <w:uiPriority w:val="9"/>
    <w:rsid w:val="002A638C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2A638C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table" w:styleId="NCAAA" w:customStyle="1">
    <w:name w:val="NCAAA"/>
    <w:basedOn w:val="TableNormal"/>
    <w:uiPriority w:val="99"/>
    <w:rsid w:val="00F43D45"/>
    <w:pPr>
      <w:spacing w:after="0" w:line="240" w:lineRule="auto"/>
    </w:pPr>
    <w:rPr>
      <w:rFonts w:ascii="DIN NEXT™ ARABIC MEDIUM" w:hAnsi="DIN NEXT™ ARABIC MEDIUM"/>
      <w:color w:val="525252" w:themeColor="accent3" w:themeShade="80"/>
      <w:sz w:val="26"/>
    </w:rPr>
    <w:tblPr>
      <w:tblStyleRow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blStylePr w:type="firstRow">
      <w:rPr>
        <w:rFonts w:ascii="DIN NEXT™ ARABIC MEDIUM" w:hAnsi="DIN NEXT™ ARABIC MEDIUM"/>
        <w:color w:val="FFFFFF" w:themeColor="background1"/>
        <w:sz w:val="28"/>
      </w:rPr>
      <w:tblPr/>
      <w:tcPr>
        <w:shd w:val="clear" w:color="auto" w:fill="4C3D8E"/>
      </w:tcPr>
    </w:tblStylePr>
    <w:tblStylePr w:type="band2Horz">
      <w:tblPr/>
      <w:tcPr>
        <w:shd w:val="clear" w:color="auto" w:fill="D9D9D9" w:themeFill="background1" w:themeFillShade="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image" Target="media/image2.jpeg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glossaryDocument" Target="glossary/document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2914186FAEF4FDEB09DC4C333E4E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425EF-4491-4BCF-9DE2-B1496341A971}"/>
      </w:docPartPr>
      <w:docPartBody>
        <w:p w:rsidR="00077D93" w:rsidRDefault="00BE6345" w:rsidP="00BE6345">
          <w:pPr>
            <w:pStyle w:val="62914186FAEF4FDEB09DC4C333E4E224"/>
          </w:pPr>
          <w:r w:rsidRPr="00043116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 xml:space="preserve"> Enter Course Title</w:t>
          </w:r>
          <w:r w:rsidRPr="00043116">
            <w:rPr>
              <w:rStyle w:val="PlaceholderText"/>
              <w:color w:val="7B7B7B" w:themeColor="accent3" w:themeShade="BF"/>
            </w:rPr>
            <w:t>.</w:t>
          </w:r>
        </w:p>
      </w:docPartBody>
    </w:docPart>
    <w:docPart>
      <w:docPartPr>
        <w:name w:val="C3B1977ED85744DAB9BB4C61A18B04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D260A7-CD9D-46ED-B6B1-C88B4EEBB28B}"/>
      </w:docPartPr>
      <w:docPartBody>
        <w:p w:rsidR="00077D93" w:rsidRDefault="00BE6345" w:rsidP="00BE6345">
          <w:pPr>
            <w:pStyle w:val="C3B1977ED85744DAB9BB4C61A18B04CA"/>
          </w:pPr>
          <w:r w:rsidRPr="00043116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 xml:space="preserve"> Enter Course </w:t>
          </w: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Code</w:t>
          </w:r>
          <w:r w:rsidRPr="00043116">
            <w:rPr>
              <w:rStyle w:val="PlaceholderText"/>
              <w:color w:val="7B7B7B" w:themeColor="accent3" w:themeShade="BF"/>
            </w:rPr>
            <w:t>.</w:t>
          </w:r>
        </w:p>
      </w:docPartBody>
    </w:docPart>
    <w:docPart>
      <w:docPartPr>
        <w:name w:val="0424D057F938438B9211DF4BBF5241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8208FE-347D-4E3B-BC9C-AB9584017848}"/>
      </w:docPartPr>
      <w:docPartBody>
        <w:p w:rsidR="00077D93" w:rsidRDefault="00BE6345" w:rsidP="00BE6345">
          <w:pPr>
            <w:pStyle w:val="0424D057F938438B9211DF4BBF5241E6"/>
          </w:pP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Enter Department Name</w:t>
          </w:r>
          <w:r w:rsidRPr="00043116">
            <w:rPr>
              <w:rStyle w:val="PlaceholderText"/>
              <w:color w:val="7B7B7B" w:themeColor="accent3" w:themeShade="BF"/>
            </w:rPr>
            <w:t>.</w:t>
          </w:r>
        </w:p>
      </w:docPartBody>
    </w:docPart>
    <w:docPart>
      <w:docPartPr>
        <w:name w:val="1F032E708526495FAB9E32EDBF9D6D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D6B651-8865-4AA8-AE62-F7E6A616A18C}"/>
      </w:docPartPr>
      <w:docPartBody>
        <w:p w:rsidR="00077D93" w:rsidRDefault="00BE6345" w:rsidP="00BE6345">
          <w:pPr>
            <w:pStyle w:val="1F032E708526495FAB9E32EDBF9D6DA8"/>
          </w:pPr>
          <w:r w:rsidRPr="00043116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Enter Program Name.</w:t>
          </w:r>
        </w:p>
      </w:docPartBody>
    </w:docPart>
    <w:docPart>
      <w:docPartPr>
        <w:name w:val="FA870DFA505242238391CB80B45C4D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29A5ED-B15E-4F9A-B9BC-A8FC068EE169}"/>
      </w:docPartPr>
      <w:docPartBody>
        <w:p w:rsidR="00077D93" w:rsidRDefault="00BE6345" w:rsidP="00BE6345">
          <w:pPr>
            <w:pStyle w:val="FA870DFA505242238391CB80B45C4D21"/>
          </w:pPr>
          <w:r w:rsidRPr="00043116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 xml:space="preserve"> </w:t>
          </w: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Enter College Name</w:t>
          </w:r>
          <w:r w:rsidRPr="00043116">
            <w:rPr>
              <w:rStyle w:val="PlaceholderText"/>
              <w:color w:val="7B7B7B" w:themeColor="accent3" w:themeShade="BF"/>
            </w:rPr>
            <w:t>.</w:t>
          </w:r>
        </w:p>
      </w:docPartBody>
    </w:docPart>
    <w:docPart>
      <w:docPartPr>
        <w:name w:val="3AA1F171366D40A7995663E926897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87E0D0-58B5-4B9D-89F5-B567B19D14FE}"/>
      </w:docPartPr>
      <w:docPartBody>
        <w:p w:rsidR="00077D93" w:rsidRDefault="00BE6345" w:rsidP="00BE6345">
          <w:pPr>
            <w:pStyle w:val="3AA1F171366D40A7995663E92689796C"/>
          </w:pP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Enter Institution Name</w:t>
          </w:r>
          <w:r w:rsidRPr="009C3322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.</w:t>
          </w:r>
        </w:p>
      </w:docPartBody>
    </w:docPart>
    <w:docPart>
      <w:docPartPr>
        <w:name w:val="BBF385AC421A4DD5B541C3432FAD2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7252FE-9DBC-4161-B68F-F2C849F23A9B}"/>
      </w:docPartPr>
      <w:docPartBody>
        <w:p w:rsidR="00077D93" w:rsidRDefault="00BE6345" w:rsidP="00BE6345">
          <w:pPr>
            <w:pStyle w:val="BBF385AC421A4DD5B541C3432FAD22E5"/>
          </w:pP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 xml:space="preserve">Enter </w:t>
          </w:r>
          <w:r w:rsidRPr="00F97D4D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Academic Year</w:t>
          </w:r>
          <w:r w:rsidRPr="009C3322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.</w:t>
          </w:r>
        </w:p>
      </w:docPartBody>
    </w:docPart>
    <w:docPart>
      <w:docPartPr>
        <w:name w:val="F6132D340F8D44EE91B4572E5812A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91C03-4584-41C5-834D-251A6754AF7F}"/>
      </w:docPartPr>
      <w:docPartBody>
        <w:p w:rsidR="00077D93" w:rsidRDefault="00BE6345" w:rsidP="00BE6345">
          <w:pPr>
            <w:pStyle w:val="F6132D340F8D44EE91B4572E5812A073"/>
          </w:pP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 xml:space="preserve">Enter </w:t>
          </w:r>
          <w:r w:rsidRPr="00F97D4D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 xml:space="preserve">Course Instructor </w:t>
          </w: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Name</w:t>
          </w:r>
          <w:r w:rsidRPr="009C3322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.</w:t>
          </w:r>
        </w:p>
      </w:docPartBody>
    </w:docPart>
    <w:docPart>
      <w:docPartPr>
        <w:name w:val="6E19CEF770A6404AA69862A33708D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7230C9-84A0-4B7E-8E5F-4EE79A50060C}"/>
      </w:docPartPr>
      <w:docPartBody>
        <w:p w:rsidR="00077D93" w:rsidRDefault="00BE6345" w:rsidP="00BE6345">
          <w:pPr>
            <w:pStyle w:val="6E19CEF770A6404AA69862A33708D59C"/>
          </w:pP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Enter</w:t>
          </w:r>
          <w:r>
            <w:t xml:space="preserve"> </w:t>
          </w:r>
          <w:r w:rsidRPr="00F9729F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 xml:space="preserve">Number of Students </w:t>
          </w: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Starting the Course</w:t>
          </w:r>
          <w:r w:rsidRPr="009C3322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.</w:t>
          </w:r>
        </w:p>
      </w:docPartBody>
    </w:docPart>
    <w:docPart>
      <w:docPartPr>
        <w:name w:val="E52740723A3641EE8DA84F62D80AE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A6D80-C457-4114-9AC3-CF9D25FC7CF5}"/>
      </w:docPartPr>
      <w:docPartBody>
        <w:p w:rsidR="00077D93" w:rsidRDefault="00BE6345" w:rsidP="00BE6345">
          <w:pPr>
            <w:pStyle w:val="E52740723A3641EE8DA84F62D80AE113"/>
          </w:pP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 xml:space="preserve">Enter </w:t>
          </w:r>
          <w:r w:rsidRPr="00F9729F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 xml:space="preserve">Number of Students Completed the </w:t>
          </w: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Course</w:t>
          </w:r>
          <w:r w:rsidRPr="009C3322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.</w:t>
          </w:r>
        </w:p>
      </w:docPartBody>
    </w:docPart>
    <w:docPart>
      <w:docPartPr>
        <w:name w:val="2620351829A34997897E08FB011C30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BDBC7B-A26E-49EB-827C-7A242AFD3DB1}"/>
      </w:docPartPr>
      <w:docPartBody>
        <w:p w:rsidR="00077D93" w:rsidRDefault="00BE6345" w:rsidP="00BE6345">
          <w:pPr>
            <w:pStyle w:val="2620351829A34997897E08FB011C30E6"/>
          </w:pPr>
          <w:r w:rsidRPr="00F9729F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Pick Report Date</w:t>
          </w:r>
          <w:r w:rsidRPr="007A2B00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NEXT™ ARABIC MEDIUM">
    <w:panose1 w:val="020B0603020203050203"/>
    <w:charset w:val="00"/>
    <w:family w:val="swiss"/>
    <w:pitch w:val="variable"/>
    <w:sig w:usb0="800020AF" w:usb1="C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XtManalBLack">
    <w:charset w:val="02"/>
    <w:family w:val="auto"/>
    <w:pitch w:val="variable"/>
    <w:sig w:usb0="00000003" w:usb1="10000000" w:usb2="00000000" w:usb3="00000000" w:csb0="80000001" w:csb1="00000000"/>
  </w:font>
  <w:font w:name="AXtManalBold">
    <w:charset w:val="02"/>
    <w:family w:val="auto"/>
    <w:pitch w:val="variable"/>
    <w:sig w:usb0="00000003" w:usb1="10000000" w:usb2="00000000" w:usb3="00000000" w:csb0="80000001" w:csb1="00000000"/>
  </w:font>
  <w:font w:name="AbdoLine-Light">
    <w:altName w:val="﷽﷽﷽﷽﷽﷽﷽﷽e Light"/>
    <w:charset w:val="B2"/>
    <w:family w:val="auto"/>
    <w:pitch w:val="variable"/>
    <w:sig w:usb0="80002001" w:usb1="80000040" w:usb2="00000008" w:usb3="00000000" w:csb0="00000041" w:csb1="00000000"/>
  </w:font>
  <w:font w:name="DIN NEXT™ ARABIC BOLD">
    <w:panose1 w:val="020B0803020203050203"/>
    <w:charset w:val="00"/>
    <w:family w:val="swiss"/>
    <w:pitch w:val="variable"/>
    <w:sig w:usb0="800020AF" w:usb1="C000A04A" w:usb2="00000008" w:usb3="00000000" w:csb0="00000041" w:csb1="00000000"/>
  </w:font>
  <w:font w:name="DIN NEXT™ ARABIC REGULAR">
    <w:panose1 w:val="020B0503020203050203"/>
    <w:charset w:val="00"/>
    <w:family w:val="swiss"/>
    <w:pitch w:val="variable"/>
    <w:sig w:usb0="800020AF" w:usb1="C000A04A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IN NEXT™ ARABIC LIGHT">
    <w:panose1 w:val="020B0303020203050203"/>
    <w:charset w:val="B2"/>
    <w:family w:val="swiss"/>
    <w:pitch w:val="variable"/>
    <w:sig w:usb0="800020AF" w:usb1="C000A04A" w:usb2="00000008" w:usb3="00000000" w:csb0="0000004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960"/>
    <w:rsid w:val="00077D93"/>
    <w:rsid w:val="000D3953"/>
    <w:rsid w:val="0015774E"/>
    <w:rsid w:val="00332EC8"/>
    <w:rsid w:val="003805B9"/>
    <w:rsid w:val="003C6D89"/>
    <w:rsid w:val="00452A9E"/>
    <w:rsid w:val="00492538"/>
    <w:rsid w:val="00693163"/>
    <w:rsid w:val="00732CA9"/>
    <w:rsid w:val="007620E6"/>
    <w:rsid w:val="008C7654"/>
    <w:rsid w:val="00A41960"/>
    <w:rsid w:val="00BE6345"/>
    <w:rsid w:val="00DA1763"/>
    <w:rsid w:val="00F0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6345"/>
    <w:rPr>
      <w:color w:val="808080"/>
    </w:rPr>
  </w:style>
  <w:style w:type="paragraph" w:customStyle="1" w:styleId="62914186FAEF4FDEB09DC4C333E4E224">
    <w:name w:val="62914186FAEF4FDEB09DC4C333E4E224"/>
    <w:rsid w:val="00BE6345"/>
  </w:style>
  <w:style w:type="paragraph" w:customStyle="1" w:styleId="C3B1977ED85744DAB9BB4C61A18B04CA">
    <w:name w:val="C3B1977ED85744DAB9BB4C61A18B04CA"/>
    <w:rsid w:val="00BE6345"/>
  </w:style>
  <w:style w:type="paragraph" w:customStyle="1" w:styleId="0424D057F938438B9211DF4BBF5241E6">
    <w:name w:val="0424D057F938438B9211DF4BBF5241E6"/>
    <w:rsid w:val="00BE6345"/>
  </w:style>
  <w:style w:type="paragraph" w:customStyle="1" w:styleId="1F032E708526495FAB9E32EDBF9D6DA8">
    <w:name w:val="1F032E708526495FAB9E32EDBF9D6DA8"/>
    <w:rsid w:val="00BE6345"/>
  </w:style>
  <w:style w:type="paragraph" w:customStyle="1" w:styleId="FA870DFA505242238391CB80B45C4D21">
    <w:name w:val="FA870DFA505242238391CB80B45C4D21"/>
    <w:rsid w:val="00BE6345"/>
  </w:style>
  <w:style w:type="paragraph" w:customStyle="1" w:styleId="3AA1F171366D40A7995663E92689796C">
    <w:name w:val="3AA1F171366D40A7995663E92689796C"/>
    <w:rsid w:val="00BE6345"/>
  </w:style>
  <w:style w:type="paragraph" w:customStyle="1" w:styleId="BBF385AC421A4DD5B541C3432FAD22E5">
    <w:name w:val="BBF385AC421A4DD5B541C3432FAD22E5"/>
    <w:rsid w:val="00BE6345"/>
  </w:style>
  <w:style w:type="paragraph" w:customStyle="1" w:styleId="F6132D340F8D44EE91B4572E5812A073">
    <w:name w:val="F6132D340F8D44EE91B4572E5812A073"/>
    <w:rsid w:val="00BE6345"/>
  </w:style>
  <w:style w:type="paragraph" w:customStyle="1" w:styleId="6E19CEF770A6404AA69862A33708D59C">
    <w:name w:val="6E19CEF770A6404AA69862A33708D59C"/>
    <w:rsid w:val="00BE6345"/>
  </w:style>
  <w:style w:type="paragraph" w:customStyle="1" w:styleId="E52740723A3641EE8DA84F62D80AE113">
    <w:name w:val="E52740723A3641EE8DA84F62D80AE113"/>
    <w:rsid w:val="00BE6345"/>
  </w:style>
  <w:style w:type="paragraph" w:customStyle="1" w:styleId="2620351829A34997897E08FB011C30E6">
    <w:name w:val="2620351829A34997897E08FB011C30E6"/>
    <w:rsid w:val="00BE63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38F460BEFEDB409FB056802D023C13" ma:contentTypeVersion="13" ma:contentTypeDescription="Create a new document." ma:contentTypeScope="" ma:versionID="2337ef0378a103da495e2ad020aa29a5">
  <xsd:schema xmlns:xsd="http://www.w3.org/2001/XMLSchema" xmlns:xs="http://www.w3.org/2001/XMLSchema" xmlns:p="http://schemas.microsoft.com/office/2006/metadata/properties" xmlns:ns3="512dd694-4ba0-424c-be23-83e8283ff334" xmlns:ns4="66fd2341-d78e-45b5-b83b-16a7b0c0f111" targetNamespace="http://schemas.microsoft.com/office/2006/metadata/properties" ma:root="true" ma:fieldsID="afb9063d25fd93186e3f67f1528825c4" ns3:_="" ns4:_="">
    <xsd:import namespace="512dd694-4ba0-424c-be23-83e8283ff334"/>
    <xsd:import namespace="66fd2341-d78e-45b5-b83b-16a7b0c0f11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dd694-4ba0-424c-be23-83e8283ff33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fd2341-d78e-45b5-b83b-16a7b0c0f1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9F2F50-DDDD-48C4-AE0C-4EA1B2B1AA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DFB81-F858-4A58-9525-BEC3DAB6F5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2dd694-4ba0-424c-be23-83e8283ff334"/>
    <ds:schemaRef ds:uri="66fd2341-d78e-45b5-b83b-16a7b0c0f1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B08DEB-1D2E-4CC3-A52A-78F12B3ACC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2E7FAF-AE54-4C01-AA66-8994DC8904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Abeer A alharbi</dc:creator>
  <keywords/>
  <dc:description/>
  <lastModifiedBy>Guest User</lastModifiedBy>
  <revision>8</revision>
  <lastPrinted>2022-10-26T05:15:00.0000000Z</lastPrinted>
  <dcterms:created xsi:type="dcterms:W3CDTF">2022-12-28T06:59:00.0000000Z</dcterms:created>
  <dcterms:modified xsi:type="dcterms:W3CDTF">2023-01-25T11:47:55.9182579Z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0x0101007538F460BEFEDB409FB056802D023C13</vt:lpwstr>
  </property>
</Properties>
</file>